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28EEEE" w14:textId="77777777" w:rsidR="00642EFE" w:rsidRPr="00643CA3" w:rsidRDefault="00642EFE" w:rsidP="00643CA3">
      <w:pPr>
        <w:pStyle w:val="BodyTextIndent"/>
        <w:widowControl w:val="0"/>
        <w:spacing w:line="240" w:lineRule="auto"/>
        <w:ind w:firstLine="0"/>
        <w:jc w:val="center"/>
        <w:rPr>
          <w:rFonts w:ascii="GHEA Grapalat" w:hAnsi="GHEA Grapalat"/>
          <w:i w:val="0"/>
          <w:sz w:val="22"/>
          <w:szCs w:val="22"/>
        </w:rPr>
      </w:pPr>
      <w:r w:rsidRPr="00643CA3">
        <w:rPr>
          <w:rFonts w:ascii="GHEA Grapalat" w:hAnsi="GHEA Grapalat"/>
          <w:i w:val="0"/>
          <w:sz w:val="22"/>
          <w:szCs w:val="22"/>
        </w:rPr>
        <w:t>ОБЪЯВЛЕНИЕ</w:t>
      </w:r>
    </w:p>
    <w:p w14:paraId="2262E8C5" w14:textId="16B81E00" w:rsidR="00642EFE" w:rsidRPr="00643CA3" w:rsidRDefault="00642EFE" w:rsidP="00643CA3">
      <w:pPr>
        <w:pStyle w:val="BodyTextIndent"/>
        <w:widowControl w:val="0"/>
        <w:spacing w:line="240" w:lineRule="auto"/>
        <w:ind w:firstLine="0"/>
        <w:jc w:val="center"/>
        <w:rPr>
          <w:rFonts w:ascii="GHEA Grapalat" w:hAnsi="GHEA Grapalat"/>
          <w:i w:val="0"/>
          <w:sz w:val="22"/>
          <w:szCs w:val="22"/>
        </w:rPr>
      </w:pPr>
      <w:r w:rsidRPr="00643CA3">
        <w:rPr>
          <w:rFonts w:ascii="GHEA Grapalat" w:hAnsi="GHEA Grapalat"/>
          <w:i w:val="0"/>
          <w:sz w:val="22"/>
          <w:szCs w:val="22"/>
        </w:rPr>
        <w:t xml:space="preserve">ОБ </w:t>
      </w:r>
      <w:r w:rsidR="00F377FB" w:rsidRPr="00643CA3">
        <w:rPr>
          <w:rFonts w:ascii="GHEA Grapalat" w:hAnsi="GHEA Grapalat"/>
          <w:i w:val="0"/>
          <w:sz w:val="22"/>
          <w:szCs w:val="22"/>
        </w:rPr>
        <w:t>ЗАПРОС КОТИРОВОК</w:t>
      </w:r>
    </w:p>
    <w:p w14:paraId="4591D148" w14:textId="3576FBBC" w:rsidR="00F377FB" w:rsidRPr="00643CA3" w:rsidRDefault="00642EFE" w:rsidP="00643CA3">
      <w:pPr>
        <w:pStyle w:val="BodyTextIndent"/>
        <w:widowControl w:val="0"/>
        <w:spacing w:line="240" w:lineRule="auto"/>
        <w:ind w:firstLine="0"/>
        <w:jc w:val="center"/>
        <w:rPr>
          <w:rFonts w:ascii="GHEA Grapalat" w:hAnsi="GHEA Grapalat"/>
          <w:b/>
          <w:i w:val="0"/>
          <w:sz w:val="22"/>
          <w:szCs w:val="22"/>
        </w:rPr>
      </w:pPr>
      <w:r w:rsidRPr="00643CA3">
        <w:rPr>
          <w:rFonts w:ascii="GHEA Grapalat" w:hAnsi="GHEA Grapalat"/>
          <w:i w:val="0"/>
          <w:sz w:val="22"/>
          <w:szCs w:val="22"/>
        </w:rPr>
        <w:t xml:space="preserve">Настоящий текст объявления утвержден Решением </w:t>
      </w:r>
      <w:r w:rsidR="00417E48" w:rsidRPr="00643CA3">
        <w:rPr>
          <w:rFonts w:ascii="GHEA Grapalat" w:hAnsi="GHEA Grapalat"/>
          <w:i w:val="0"/>
          <w:sz w:val="22"/>
          <w:szCs w:val="22"/>
        </w:rPr>
        <w:t xml:space="preserve">Оценочной </w:t>
      </w:r>
      <w:r w:rsidRPr="00643CA3">
        <w:rPr>
          <w:rFonts w:ascii="GHEA Grapalat" w:hAnsi="GHEA Grapalat"/>
          <w:i w:val="0"/>
          <w:sz w:val="22"/>
          <w:szCs w:val="22"/>
        </w:rPr>
        <w:t xml:space="preserve">Комиссии от </w:t>
      </w:r>
      <w:r w:rsidR="00F377FB" w:rsidRPr="00643CA3">
        <w:rPr>
          <w:rFonts w:ascii="GHEA Grapalat" w:hAnsi="GHEA Grapalat"/>
          <w:i w:val="0"/>
          <w:sz w:val="22"/>
          <w:szCs w:val="22"/>
        </w:rPr>
        <w:t>0</w:t>
      </w:r>
      <w:r w:rsidR="00EC7B96">
        <w:rPr>
          <w:rFonts w:ascii="GHEA Grapalat" w:hAnsi="GHEA Grapalat"/>
          <w:i w:val="0"/>
          <w:sz w:val="22"/>
          <w:szCs w:val="22"/>
          <w:lang w:val="en-US"/>
        </w:rPr>
        <w:t>7</w:t>
      </w:r>
      <w:r w:rsidRPr="00643CA3">
        <w:rPr>
          <w:rFonts w:ascii="GHEA Grapalat" w:hAnsi="GHEA Grapalat"/>
          <w:i w:val="0"/>
          <w:sz w:val="22"/>
          <w:szCs w:val="22"/>
        </w:rPr>
        <w:t xml:space="preserve"> </w:t>
      </w:r>
      <w:r w:rsidR="00F377FB" w:rsidRPr="00643CA3">
        <w:rPr>
          <w:rFonts w:ascii="GHEA Grapalat" w:hAnsi="GHEA Grapalat"/>
          <w:i w:val="0"/>
          <w:sz w:val="22"/>
          <w:szCs w:val="22"/>
        </w:rPr>
        <w:t>января</w:t>
      </w:r>
      <w:r w:rsidRPr="00643CA3">
        <w:rPr>
          <w:rFonts w:ascii="GHEA Grapalat" w:hAnsi="GHEA Grapalat"/>
          <w:i w:val="0"/>
          <w:sz w:val="22"/>
          <w:szCs w:val="22"/>
        </w:rPr>
        <w:t xml:space="preserve"> 20</w:t>
      </w:r>
      <w:r w:rsidR="00F377FB" w:rsidRPr="00643CA3">
        <w:rPr>
          <w:rFonts w:ascii="GHEA Grapalat" w:hAnsi="GHEA Grapalat"/>
          <w:i w:val="0"/>
          <w:sz w:val="22"/>
          <w:szCs w:val="22"/>
        </w:rPr>
        <w:t>26-</w:t>
      </w:r>
      <w:r w:rsidR="00F377FB" w:rsidRPr="00643CA3">
        <w:rPr>
          <w:rFonts w:ascii="GHEA Grapalat" w:hAnsi="GHEA Grapalat"/>
          <w:b/>
          <w:i w:val="0"/>
          <w:sz w:val="22"/>
          <w:szCs w:val="22"/>
        </w:rPr>
        <w:t xml:space="preserve">ого года </w:t>
      </w:r>
      <w:r w:rsidR="00F377FB" w:rsidRPr="00643CA3">
        <w:rPr>
          <w:rFonts w:ascii="GHEA Grapalat" w:hAnsi="GHEA Grapalat"/>
          <w:b/>
          <w:i w:val="0"/>
          <w:sz w:val="22"/>
          <w:szCs w:val="22"/>
          <w:lang w:val="en-US"/>
        </w:rPr>
        <w:t>N</w:t>
      </w:r>
      <w:r w:rsidR="00F377FB" w:rsidRPr="00643CA3">
        <w:rPr>
          <w:rFonts w:ascii="GHEA Grapalat" w:hAnsi="GHEA Grapalat"/>
          <w:b/>
          <w:i w:val="0"/>
          <w:sz w:val="22"/>
          <w:szCs w:val="22"/>
          <w:lang w:val="hy-AM"/>
        </w:rPr>
        <w:t xml:space="preserve"> </w:t>
      </w:r>
      <w:r w:rsidR="00F377FB" w:rsidRPr="00643CA3">
        <w:rPr>
          <w:rFonts w:ascii="GHEA Grapalat" w:hAnsi="GHEA Grapalat"/>
          <w:b/>
          <w:i w:val="0"/>
          <w:sz w:val="22"/>
          <w:szCs w:val="22"/>
        </w:rPr>
        <w:t>2</w:t>
      </w:r>
    </w:p>
    <w:p w14:paraId="3B5DF7A8" w14:textId="19C9E96C" w:rsidR="0091042F" w:rsidRPr="00643CA3" w:rsidRDefault="0006703E" w:rsidP="00643CA3">
      <w:pPr>
        <w:pStyle w:val="BodyTextIndent"/>
        <w:widowControl w:val="0"/>
        <w:spacing w:line="240" w:lineRule="auto"/>
        <w:ind w:firstLine="0"/>
        <w:jc w:val="center"/>
        <w:rPr>
          <w:rFonts w:ascii="GHEA Grapalat" w:hAnsi="GHEA Grapalat"/>
          <w:i w:val="0"/>
          <w:sz w:val="22"/>
          <w:szCs w:val="22"/>
        </w:rPr>
      </w:pPr>
      <w:r w:rsidRPr="00643CA3">
        <w:rPr>
          <w:rFonts w:ascii="GHEA Grapalat" w:hAnsi="GHEA Grapalat"/>
          <w:i w:val="0"/>
          <w:sz w:val="22"/>
          <w:szCs w:val="22"/>
        </w:rPr>
        <w:t xml:space="preserve">Код </w:t>
      </w:r>
      <w:r w:rsidR="00417E48" w:rsidRPr="00643CA3">
        <w:rPr>
          <w:rFonts w:ascii="GHEA Grapalat" w:hAnsi="GHEA Grapalat"/>
          <w:i w:val="0"/>
          <w:sz w:val="22"/>
          <w:szCs w:val="22"/>
        </w:rPr>
        <w:t>процедуры</w:t>
      </w:r>
      <w:r w:rsidRPr="00643CA3">
        <w:rPr>
          <w:rFonts w:ascii="GHEA Grapalat" w:hAnsi="GHEA Grapalat"/>
          <w:i w:val="0"/>
          <w:sz w:val="22"/>
          <w:szCs w:val="22"/>
        </w:rPr>
        <w:t xml:space="preserve"> </w:t>
      </w:r>
      <w:r w:rsidR="00EC7B96">
        <w:rPr>
          <w:rFonts w:ascii="GHEA Grapalat" w:hAnsi="GHEA Grapalat"/>
          <w:i w:val="0"/>
          <w:sz w:val="22"/>
          <w:szCs w:val="22"/>
        </w:rPr>
        <w:t>EET-GHTsDzB-26/06</w:t>
      </w:r>
    </w:p>
    <w:p w14:paraId="1EF2C638" w14:textId="77777777" w:rsidR="0091042F" w:rsidRPr="00643CA3" w:rsidRDefault="0091042F" w:rsidP="00643CA3">
      <w:pPr>
        <w:pStyle w:val="BodyTextIndent"/>
        <w:widowControl w:val="0"/>
        <w:spacing w:line="240" w:lineRule="auto"/>
        <w:rPr>
          <w:rFonts w:ascii="GHEA Grapalat" w:hAnsi="GHEA Grapalat"/>
          <w:i w:val="0"/>
          <w:sz w:val="22"/>
          <w:szCs w:val="22"/>
        </w:rPr>
      </w:pPr>
    </w:p>
    <w:p w14:paraId="3F1E51D9" w14:textId="77777777" w:rsidR="00643CA3" w:rsidRPr="009A150E" w:rsidRDefault="00643CA3" w:rsidP="00643CA3">
      <w:pPr>
        <w:pStyle w:val="BodyTextIndent"/>
        <w:widowControl w:val="0"/>
        <w:spacing w:line="240" w:lineRule="auto"/>
        <w:rPr>
          <w:rFonts w:ascii="GHEA Grapalat" w:hAnsi="GHEA Grapalat"/>
          <w:b/>
          <w:i w:val="0"/>
          <w:sz w:val="22"/>
          <w:szCs w:val="22"/>
        </w:rPr>
      </w:pPr>
      <w:r w:rsidRPr="009A150E">
        <w:rPr>
          <w:rFonts w:ascii="GHEA Grapalat" w:hAnsi="GHEA Grapalat"/>
          <w:i w:val="0"/>
          <w:sz w:val="22"/>
          <w:szCs w:val="22"/>
        </w:rPr>
        <w:t xml:space="preserve">Заказчик </w:t>
      </w:r>
      <w:r w:rsidRPr="009A150E">
        <w:rPr>
          <w:rFonts w:ascii="GHEA Grapalat" w:hAnsi="GHEA Grapalat"/>
          <w:b/>
          <w:i w:val="0"/>
          <w:sz w:val="22"/>
          <w:szCs w:val="22"/>
        </w:rPr>
        <w:t>ЗАО «ЭЛЕКТРАТРАНСПОРТ ЕРЕВАНА</w:t>
      </w:r>
      <w:r w:rsidRPr="009A150E">
        <w:rPr>
          <w:rFonts w:ascii="GHEA Grapalat" w:hAnsi="GHEA Grapalat"/>
          <w:i w:val="0"/>
          <w:sz w:val="22"/>
          <w:szCs w:val="22"/>
        </w:rPr>
        <w:t xml:space="preserve">, находящийся по адресу: </w:t>
      </w:r>
      <w:r w:rsidRPr="009A150E">
        <w:rPr>
          <w:rFonts w:ascii="GHEA Grapalat" w:hAnsi="GHEA Grapalat"/>
          <w:b/>
          <w:i w:val="0"/>
          <w:sz w:val="22"/>
          <w:szCs w:val="22"/>
        </w:rPr>
        <w:t>РА, г. Ереван, Багратуняц 44</w:t>
      </w:r>
      <w:r w:rsidRPr="009A150E">
        <w:rPr>
          <w:rFonts w:ascii="GHEA Grapalat" w:hAnsi="GHEA Grapalat"/>
          <w:i w:val="0"/>
          <w:sz w:val="22"/>
          <w:szCs w:val="22"/>
        </w:rPr>
        <w:t xml:space="preserve"> объявляет запрос,</w:t>
      </w:r>
      <w:r w:rsidRPr="009A150E">
        <w:rPr>
          <w:rFonts w:ascii="GHEA Grapalat" w:hAnsi="GHEA Grapalat"/>
          <w:b/>
          <w:i w:val="0"/>
          <w:sz w:val="22"/>
          <w:szCs w:val="22"/>
        </w:rPr>
        <w:t xml:space="preserve"> на основании статьи 15, части 6, пункта 2 Закона РА «О закупках»</w:t>
      </w:r>
      <w:r w:rsidRPr="009A150E">
        <w:rPr>
          <w:rFonts w:ascii="GHEA Grapalat" w:hAnsi="GHEA Grapalat"/>
          <w:i w:val="0"/>
          <w:sz w:val="22"/>
          <w:szCs w:val="22"/>
        </w:rPr>
        <w:t>, который проводится одним этапом</w:t>
      </w:r>
      <w:r w:rsidRPr="009A150E">
        <w:rPr>
          <w:rFonts w:ascii="GHEA Grapalat" w:hAnsi="GHEA Grapalat"/>
          <w:b/>
          <w:i w:val="0"/>
          <w:sz w:val="22"/>
          <w:szCs w:val="22"/>
        </w:rPr>
        <w:t>.</w:t>
      </w:r>
    </w:p>
    <w:p w14:paraId="6C676249" w14:textId="77777777" w:rsidR="00643CA3" w:rsidRPr="00E27564" w:rsidRDefault="00643CA3" w:rsidP="00643CA3">
      <w:pPr>
        <w:pStyle w:val="BodyTextIndent"/>
        <w:widowControl w:val="0"/>
        <w:spacing w:line="240" w:lineRule="auto"/>
        <w:ind w:firstLine="567"/>
        <w:rPr>
          <w:rFonts w:ascii="GHEA Grapalat" w:hAnsi="GHEA Grapalat"/>
          <w:i w:val="0"/>
          <w:sz w:val="24"/>
          <w:szCs w:val="24"/>
        </w:rPr>
      </w:pPr>
      <w:r w:rsidRPr="009A150E">
        <w:rPr>
          <w:rFonts w:ascii="GHEA Grapalat" w:hAnsi="GHEA Grapalat"/>
          <w:i w:val="0"/>
          <w:sz w:val="22"/>
          <w:szCs w:val="22"/>
        </w:rPr>
        <w:t>Участнику, отобранному по итогам настоящей процедуры, в</w:t>
      </w:r>
      <w:r w:rsidRPr="009A150E">
        <w:rPr>
          <w:rFonts w:ascii="Calibri" w:hAnsi="Calibri" w:cs="Calibri"/>
          <w:i w:val="0"/>
          <w:sz w:val="22"/>
          <w:szCs w:val="22"/>
          <w:lang w:val="en-US"/>
        </w:rPr>
        <w:t> </w:t>
      </w:r>
      <w:r w:rsidRPr="009A150E">
        <w:rPr>
          <w:rFonts w:ascii="GHEA Grapalat" w:hAnsi="GHEA Grapalat"/>
          <w:i w:val="0"/>
          <w:sz w:val="22"/>
          <w:szCs w:val="22"/>
        </w:rPr>
        <w:t>установленном</w:t>
      </w:r>
      <w:r w:rsidRPr="009A150E">
        <w:rPr>
          <w:rFonts w:ascii="Calibri" w:hAnsi="Calibri" w:cs="Calibri"/>
          <w:i w:val="0"/>
          <w:sz w:val="22"/>
          <w:szCs w:val="22"/>
        </w:rPr>
        <w:t> </w:t>
      </w:r>
      <w:r w:rsidRPr="009A150E">
        <w:rPr>
          <w:rFonts w:ascii="GHEA Grapalat" w:hAnsi="GHEA Grapalat"/>
          <w:i w:val="0"/>
          <w:sz w:val="22"/>
          <w:szCs w:val="22"/>
        </w:rPr>
        <w:t>порядке будет предложено заключить договор</w:t>
      </w:r>
      <w:r w:rsidRPr="00E27564">
        <w:rPr>
          <w:rFonts w:ascii="GHEA Grapalat" w:hAnsi="GHEA Grapalat"/>
          <w:i w:val="0"/>
          <w:sz w:val="24"/>
          <w:szCs w:val="24"/>
        </w:rPr>
        <w:t xml:space="preserve"> oказание </w:t>
      </w:r>
      <w:r>
        <w:rPr>
          <w:rFonts w:ascii="GHEA Grapalat" w:hAnsi="GHEA Grapalat"/>
          <w:b/>
          <w:bCs/>
          <w:i w:val="0"/>
          <w:sz w:val="24"/>
          <w:szCs w:val="24"/>
        </w:rPr>
        <w:t>услуги по ремонту транспорта</w:t>
      </w:r>
      <w:r w:rsidRPr="00E27564">
        <w:rPr>
          <w:rFonts w:ascii="GHEA Grapalat" w:hAnsi="GHEA Grapalat"/>
          <w:i w:val="0"/>
          <w:sz w:val="24"/>
          <w:szCs w:val="24"/>
        </w:rPr>
        <w:t>(далее — договор).</w:t>
      </w:r>
    </w:p>
    <w:p w14:paraId="75BB133C" w14:textId="02466F99" w:rsidR="00357D48" w:rsidRDefault="00A20B69" w:rsidP="00643CA3">
      <w:pPr>
        <w:pStyle w:val="BodyTextIndent"/>
        <w:widowControl w:val="0"/>
        <w:spacing w:line="240" w:lineRule="auto"/>
        <w:ind w:firstLine="567"/>
        <w:rPr>
          <w:rFonts w:ascii="GHEA Grapalat" w:hAnsi="GHEA Grapalat"/>
          <w:i w:val="0"/>
          <w:sz w:val="22"/>
          <w:szCs w:val="22"/>
        </w:rPr>
      </w:pPr>
      <w:r w:rsidRPr="00643CA3">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43CA3">
        <w:rPr>
          <w:rFonts w:ascii="Courier New" w:hAnsi="Courier New" w:cs="Courier New"/>
          <w:i w:val="0"/>
          <w:sz w:val="22"/>
          <w:szCs w:val="22"/>
          <w:lang w:val="en-US"/>
        </w:rPr>
        <w:t> </w:t>
      </w:r>
      <w:r w:rsidR="00F95E94" w:rsidRPr="00643CA3">
        <w:rPr>
          <w:rFonts w:ascii="GHEA Grapalat" w:hAnsi="GHEA Grapalat"/>
          <w:i w:val="0"/>
          <w:sz w:val="22"/>
          <w:szCs w:val="22"/>
        </w:rPr>
        <w:t>настоящей процедуре</w:t>
      </w:r>
      <w:r w:rsidRPr="00643CA3">
        <w:rPr>
          <w:rFonts w:ascii="GHEA Grapalat" w:hAnsi="GHEA Grapalat"/>
          <w:i w:val="0"/>
          <w:sz w:val="22"/>
          <w:szCs w:val="22"/>
        </w:rPr>
        <w:t>.</w:t>
      </w:r>
    </w:p>
    <w:p w14:paraId="24DDE9F2" w14:textId="77777777" w:rsidR="008B069D" w:rsidRPr="00643CA3" w:rsidRDefault="00052084" w:rsidP="00643CA3">
      <w:pPr>
        <w:pStyle w:val="BodyTextIndent"/>
        <w:widowControl w:val="0"/>
        <w:spacing w:line="240" w:lineRule="auto"/>
        <w:ind w:firstLine="567"/>
        <w:rPr>
          <w:rFonts w:ascii="GHEA Grapalat" w:hAnsi="GHEA Grapalat"/>
          <w:i w:val="0"/>
          <w:sz w:val="22"/>
          <w:szCs w:val="22"/>
        </w:rPr>
      </w:pPr>
      <w:r w:rsidRPr="00643CA3">
        <w:rPr>
          <w:rFonts w:ascii="GHEA Grapalat" w:hAnsi="GHEA Grapalat"/>
          <w:i w:val="0"/>
          <w:sz w:val="22"/>
          <w:szCs w:val="22"/>
        </w:rPr>
        <w:t xml:space="preserve">Условия </w:t>
      </w:r>
      <w:r w:rsidR="00677658" w:rsidRPr="00643CA3">
        <w:rPr>
          <w:rFonts w:ascii="GHEA Grapalat" w:hAnsi="GHEA Grapalat"/>
          <w:i w:val="0"/>
          <w:sz w:val="22"/>
          <w:szCs w:val="22"/>
        </w:rPr>
        <w:t xml:space="preserve">предъявляемые </w:t>
      </w:r>
      <w:r w:rsidR="00FD0B1A" w:rsidRPr="00643CA3">
        <w:rPr>
          <w:rFonts w:ascii="GHEA Grapalat" w:hAnsi="GHEA Grapalat"/>
          <w:i w:val="0"/>
          <w:sz w:val="22"/>
          <w:szCs w:val="22"/>
        </w:rPr>
        <w:t xml:space="preserve">к </w:t>
      </w:r>
      <w:r w:rsidR="00677658" w:rsidRPr="00643CA3">
        <w:rPr>
          <w:rFonts w:ascii="GHEA Grapalat" w:hAnsi="GHEA Grapalat"/>
          <w:i w:val="0"/>
          <w:sz w:val="22"/>
          <w:szCs w:val="22"/>
        </w:rPr>
        <w:t xml:space="preserve">лицам, не имеющим права на участие в </w:t>
      </w:r>
      <w:r w:rsidRPr="00643CA3">
        <w:rPr>
          <w:rFonts w:ascii="GHEA Grapalat" w:hAnsi="GHEA Grapalat"/>
          <w:i w:val="0"/>
          <w:sz w:val="22"/>
          <w:szCs w:val="22"/>
        </w:rPr>
        <w:t xml:space="preserve"> данной </w:t>
      </w:r>
      <w:r w:rsidR="006F297B" w:rsidRPr="00643CA3">
        <w:rPr>
          <w:rFonts w:ascii="GHEA Grapalat" w:hAnsi="GHEA Grapalat"/>
          <w:i w:val="0"/>
          <w:sz w:val="22"/>
          <w:szCs w:val="22"/>
        </w:rPr>
        <w:t>процедуре</w:t>
      </w:r>
      <w:r w:rsidR="00677658" w:rsidRPr="00643CA3">
        <w:rPr>
          <w:rFonts w:ascii="GHEA Grapalat" w:hAnsi="GHEA Grapalat"/>
          <w:i w:val="0"/>
          <w:sz w:val="22"/>
          <w:szCs w:val="22"/>
        </w:rPr>
        <w:t>, а также участникам, установлены приглашением на настоящую процедуру.</w:t>
      </w:r>
      <w:r w:rsidRPr="00643CA3" w:rsidDel="00052084">
        <w:rPr>
          <w:rFonts w:ascii="GHEA Grapalat" w:hAnsi="GHEA Grapalat"/>
          <w:i w:val="0"/>
          <w:sz w:val="22"/>
          <w:szCs w:val="22"/>
        </w:rPr>
        <w:t xml:space="preserve"> </w:t>
      </w:r>
    </w:p>
    <w:p w14:paraId="26290CBB" w14:textId="77777777" w:rsidR="00643CA3" w:rsidRPr="007752D9" w:rsidRDefault="00643CA3" w:rsidP="00643CA3">
      <w:pPr>
        <w:pStyle w:val="BodyTextIndent"/>
        <w:widowControl w:val="0"/>
        <w:spacing w:line="240" w:lineRule="auto"/>
        <w:ind w:firstLine="567"/>
        <w:rPr>
          <w:rFonts w:ascii="GHEA Grapalat" w:hAnsi="GHEA Grapalat"/>
          <w:i w:val="0"/>
          <w:color w:val="FF0000"/>
          <w:sz w:val="24"/>
          <w:szCs w:val="24"/>
        </w:rPr>
      </w:pPr>
      <w:r w:rsidRPr="007752D9">
        <w:rPr>
          <w:rFonts w:ascii="GHEA Grapalat" w:hAnsi="GHEA Grapalat"/>
          <w:i w:val="0"/>
          <w:color w:val="FF0000"/>
          <w:sz w:val="24"/>
          <w:szCs w:val="24"/>
        </w:rPr>
        <w:t>Отобранный участник определяется из числа участников, подавших заявки, оцененные удовлетворительно на неценовых условиях, по принципу отдачи предпочтения участнику, представившему минимальное ценовое предложение. При этом участник представляет ценовое предложение с учетом совокупных максимальных цен за единицу каждого вида услуг, установленных настоящим приглашением.</w:t>
      </w:r>
    </w:p>
    <w:p w14:paraId="705DCBDF" w14:textId="77777777" w:rsidR="0067579A" w:rsidRPr="00643CA3" w:rsidRDefault="00357D48" w:rsidP="00643CA3">
      <w:pPr>
        <w:pStyle w:val="BodyTextIndent"/>
        <w:widowControl w:val="0"/>
        <w:spacing w:line="240" w:lineRule="auto"/>
        <w:ind w:firstLine="567"/>
        <w:rPr>
          <w:rFonts w:ascii="GHEA Grapalat" w:hAnsi="GHEA Grapalat"/>
          <w:i w:val="0"/>
          <w:spacing w:val="-6"/>
          <w:sz w:val="22"/>
          <w:szCs w:val="22"/>
        </w:rPr>
      </w:pPr>
      <w:r w:rsidRPr="00643CA3">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43CA3">
        <w:rPr>
          <w:rFonts w:ascii="Courier New" w:hAnsi="Courier New" w:cs="Courier New"/>
          <w:i w:val="0"/>
          <w:spacing w:val="-6"/>
          <w:sz w:val="22"/>
          <w:szCs w:val="22"/>
          <w:lang w:val="en-US"/>
        </w:rPr>
        <w:t> </w:t>
      </w:r>
      <w:r w:rsidRPr="00643CA3">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25033DA7" w14:textId="1B783B34" w:rsidR="00643CA3" w:rsidRPr="00E27564" w:rsidRDefault="00643CA3" w:rsidP="00643CA3">
      <w:pPr>
        <w:pStyle w:val="BodyTextIndent"/>
        <w:widowControl w:val="0"/>
        <w:spacing w:line="240" w:lineRule="auto"/>
        <w:ind w:firstLine="567"/>
        <w:rPr>
          <w:rFonts w:ascii="GHEA Grapalat" w:hAnsi="GHEA Grapalat"/>
          <w:i w:val="0"/>
          <w:spacing w:val="6"/>
          <w:sz w:val="24"/>
          <w:szCs w:val="24"/>
        </w:rPr>
      </w:pPr>
      <w:r w:rsidRPr="00E27564">
        <w:rPr>
          <w:rFonts w:ascii="GHEA Grapalat" w:hAnsi="GHEA Grapalat"/>
          <w:i w:val="0"/>
          <w:sz w:val="24"/>
          <w:szCs w:val="24"/>
        </w:rPr>
        <w:t>Заявки на на запрос котировок необходимо подавать по адресу</w:t>
      </w:r>
      <w:r w:rsidRPr="00E27564">
        <w:rPr>
          <w:rFonts w:ascii="GHEA Grapalat" w:hAnsi="GHEA Grapalat"/>
          <w:i w:val="0"/>
          <w:spacing w:val="6"/>
          <w:sz w:val="24"/>
          <w:szCs w:val="24"/>
        </w:rPr>
        <w:t xml:space="preserve"> </w:t>
      </w:r>
      <w:r>
        <w:rPr>
          <w:rFonts w:ascii="GHEA Grapalat" w:hAnsi="GHEA Grapalat"/>
          <w:b/>
          <w:i w:val="0"/>
          <w:sz w:val="24"/>
          <w:szCs w:val="24"/>
        </w:rPr>
        <w:t>РА, г. Ереван, Багратуняц 44</w:t>
      </w:r>
      <w:r w:rsidRPr="00E27564">
        <w:rPr>
          <w:rFonts w:ascii="GHEA Grapalat" w:hAnsi="GHEA Grapalat"/>
          <w:b/>
          <w:i w:val="0"/>
          <w:sz w:val="24"/>
          <w:szCs w:val="24"/>
        </w:rPr>
        <w:t xml:space="preserve"> </w:t>
      </w:r>
      <w:r w:rsidRPr="00E27564">
        <w:rPr>
          <w:rFonts w:ascii="GHEA Grapalat" w:hAnsi="GHEA Grapalat"/>
          <w:i w:val="0"/>
          <w:sz w:val="24"/>
          <w:szCs w:val="24"/>
        </w:rPr>
        <w:t xml:space="preserve">в документарной форме, до </w:t>
      </w:r>
      <w:r>
        <w:rPr>
          <w:rFonts w:ascii="GHEA Grapalat" w:hAnsi="GHEA Grapalat"/>
          <w:b/>
          <w:i w:val="0"/>
          <w:sz w:val="24"/>
          <w:szCs w:val="24"/>
        </w:rPr>
        <w:t>12:00</w:t>
      </w:r>
      <w:r w:rsidRPr="00E27564">
        <w:rPr>
          <w:rFonts w:ascii="GHEA Grapalat" w:hAnsi="GHEA Grapalat"/>
          <w:b/>
          <w:i w:val="0"/>
          <w:sz w:val="24"/>
          <w:szCs w:val="24"/>
        </w:rPr>
        <w:t xml:space="preserve"> </w:t>
      </w:r>
      <w:r w:rsidRPr="00E27564">
        <w:rPr>
          <w:rFonts w:ascii="GHEA Grapalat" w:hAnsi="GHEA Grapalat"/>
          <w:i w:val="0"/>
          <w:sz w:val="24"/>
          <w:szCs w:val="24"/>
        </w:rPr>
        <w:t xml:space="preserve">часов </w:t>
      </w:r>
      <w:r>
        <w:rPr>
          <w:rFonts w:ascii="GHEA Grapalat" w:hAnsi="GHEA Grapalat"/>
          <w:b/>
          <w:i w:val="0"/>
          <w:sz w:val="24"/>
          <w:szCs w:val="24"/>
        </w:rPr>
        <w:t>7-го дня</w:t>
      </w:r>
      <w:r w:rsidRPr="00E27564">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0860E76B" w14:textId="281BEE47" w:rsidR="00643CA3" w:rsidRPr="00E27564" w:rsidRDefault="00643CA3" w:rsidP="00643CA3">
      <w:pPr>
        <w:pStyle w:val="BodyTextIndent"/>
        <w:widowControl w:val="0"/>
        <w:spacing w:line="240" w:lineRule="auto"/>
        <w:ind w:firstLine="567"/>
        <w:rPr>
          <w:rFonts w:ascii="GHEA Grapalat" w:hAnsi="GHEA Grapalat"/>
          <w:i w:val="0"/>
          <w:sz w:val="24"/>
          <w:szCs w:val="24"/>
        </w:rPr>
      </w:pPr>
      <w:r w:rsidRPr="00E27564">
        <w:rPr>
          <w:rFonts w:ascii="GHEA Grapalat" w:hAnsi="GHEA Grapalat"/>
          <w:i w:val="0"/>
          <w:sz w:val="24"/>
          <w:szCs w:val="24"/>
        </w:rPr>
        <w:t xml:space="preserve">Вскрытие заявок будет проводиться по адресу </w:t>
      </w:r>
      <w:r>
        <w:rPr>
          <w:rFonts w:ascii="GHEA Grapalat" w:hAnsi="GHEA Grapalat"/>
          <w:b/>
          <w:i w:val="0"/>
          <w:sz w:val="24"/>
          <w:szCs w:val="24"/>
        </w:rPr>
        <w:t>РА, г. Ереван, Багратуняц 44</w:t>
      </w:r>
      <w:r w:rsidRPr="00E27564">
        <w:rPr>
          <w:rFonts w:ascii="GHEA Grapalat" w:hAnsi="GHEA Grapalat"/>
          <w:i w:val="0"/>
          <w:sz w:val="24"/>
          <w:szCs w:val="24"/>
        </w:rPr>
        <w:t xml:space="preserve">, </w:t>
      </w:r>
      <w:r w:rsidRPr="00C5326D">
        <w:rPr>
          <w:rFonts w:ascii="GHEA Grapalat" w:hAnsi="GHEA Grapalat"/>
          <w:b/>
          <w:i w:val="0"/>
          <w:sz w:val="24"/>
          <w:szCs w:val="24"/>
        </w:rPr>
        <w:t>в 1</w:t>
      </w:r>
      <w:r>
        <w:rPr>
          <w:rFonts w:ascii="GHEA Grapalat" w:hAnsi="GHEA Grapalat"/>
          <w:b/>
          <w:i w:val="0"/>
          <w:sz w:val="24"/>
          <w:szCs w:val="24"/>
        </w:rPr>
        <w:t>2</w:t>
      </w:r>
      <w:r w:rsidRPr="00C5326D">
        <w:rPr>
          <w:rFonts w:ascii="GHEA Grapalat" w:hAnsi="GHEA Grapalat"/>
          <w:b/>
          <w:i w:val="0"/>
          <w:sz w:val="24"/>
          <w:szCs w:val="24"/>
        </w:rPr>
        <w:t xml:space="preserve">:00 </w:t>
      </w:r>
      <w:r w:rsidRPr="00E27564">
        <w:rPr>
          <w:rFonts w:ascii="GHEA Grapalat" w:hAnsi="GHEA Grapalat"/>
          <w:i w:val="0"/>
          <w:sz w:val="24"/>
          <w:szCs w:val="24"/>
        </w:rPr>
        <w:t xml:space="preserve">часов </w:t>
      </w:r>
      <w:r>
        <w:rPr>
          <w:rFonts w:ascii="GHEA Grapalat" w:hAnsi="GHEA Grapalat"/>
          <w:b/>
          <w:i w:val="0"/>
          <w:sz w:val="24"/>
          <w:szCs w:val="24"/>
        </w:rPr>
        <w:t>14.</w:t>
      </w:r>
      <w:r w:rsidRPr="001A4CC1">
        <w:rPr>
          <w:rFonts w:ascii="GHEA Grapalat" w:hAnsi="GHEA Grapalat"/>
          <w:b/>
          <w:i w:val="0"/>
          <w:sz w:val="24"/>
          <w:szCs w:val="24"/>
        </w:rPr>
        <w:t>0</w:t>
      </w:r>
      <w:r>
        <w:rPr>
          <w:rFonts w:ascii="GHEA Grapalat" w:hAnsi="GHEA Grapalat"/>
          <w:b/>
          <w:i w:val="0"/>
          <w:sz w:val="24"/>
          <w:szCs w:val="24"/>
        </w:rPr>
        <w:t>1</w:t>
      </w:r>
      <w:r>
        <w:rPr>
          <w:rFonts w:ascii="GHEA Grapalat" w:hAnsi="GHEA Grapalat"/>
          <w:b/>
          <w:i w:val="0"/>
          <w:sz w:val="24"/>
          <w:szCs w:val="24"/>
          <w:lang w:val="hy-AM"/>
        </w:rPr>
        <w:t>.</w:t>
      </w:r>
      <w:r>
        <w:rPr>
          <w:rFonts w:ascii="GHEA Grapalat" w:hAnsi="GHEA Grapalat"/>
          <w:b/>
          <w:i w:val="0"/>
          <w:sz w:val="24"/>
          <w:szCs w:val="24"/>
        </w:rPr>
        <w:t>2025-ого года</w:t>
      </w:r>
      <w:r w:rsidRPr="00E27564">
        <w:rPr>
          <w:rFonts w:ascii="GHEA Grapalat" w:hAnsi="GHEA Grapalat"/>
          <w:i w:val="0"/>
          <w:sz w:val="24"/>
          <w:szCs w:val="24"/>
        </w:rPr>
        <w:t>.</w:t>
      </w:r>
    </w:p>
    <w:p w14:paraId="69B87196" w14:textId="77777777" w:rsidR="00F95DBF" w:rsidRPr="00643CA3" w:rsidRDefault="00F95DBF" w:rsidP="00643CA3">
      <w:pPr>
        <w:pStyle w:val="BodyTextIndent"/>
        <w:widowControl w:val="0"/>
        <w:spacing w:line="240" w:lineRule="auto"/>
        <w:ind w:firstLine="567"/>
        <w:rPr>
          <w:rFonts w:ascii="GHEA Grapalat" w:hAnsi="GHEA Grapalat"/>
          <w:i w:val="0"/>
          <w:sz w:val="22"/>
          <w:szCs w:val="22"/>
        </w:rPr>
      </w:pPr>
      <w:r w:rsidRPr="00643CA3">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77F9DFEB" w14:textId="1F0EBC61" w:rsidR="009F18D0" w:rsidRPr="00643CA3" w:rsidRDefault="00754697" w:rsidP="00643CA3">
      <w:pPr>
        <w:pStyle w:val="BodyTextIndent"/>
        <w:widowControl w:val="0"/>
        <w:spacing w:line="240" w:lineRule="auto"/>
        <w:ind w:firstLine="567"/>
        <w:rPr>
          <w:rFonts w:ascii="GHEA Grapalat" w:hAnsi="GHEA Grapalat"/>
          <w:i w:val="0"/>
          <w:sz w:val="14"/>
          <w:szCs w:val="14"/>
        </w:rPr>
      </w:pPr>
      <w:r w:rsidRPr="00643CA3">
        <w:rPr>
          <w:rFonts w:ascii="GHEA Grapalat" w:hAnsi="GHEA Grapalat"/>
          <w:i w:val="0"/>
          <w:sz w:val="22"/>
          <w:szCs w:val="22"/>
        </w:rPr>
        <w:t>Для получения дополнительной информации, связанной с настоящим</w:t>
      </w:r>
      <w:r w:rsidR="00D5443D" w:rsidRPr="00643CA3">
        <w:rPr>
          <w:rFonts w:ascii="Courier New" w:hAnsi="Courier New" w:cs="Courier New"/>
          <w:i w:val="0"/>
          <w:sz w:val="22"/>
          <w:szCs w:val="22"/>
          <w:lang w:val="en-US"/>
        </w:rPr>
        <w:t> </w:t>
      </w:r>
      <w:r w:rsidRPr="00643CA3">
        <w:rPr>
          <w:rFonts w:ascii="GHEA Grapalat" w:hAnsi="GHEA Grapalat"/>
          <w:i w:val="0"/>
          <w:sz w:val="22"/>
          <w:szCs w:val="22"/>
        </w:rPr>
        <w:t>объявлением, можете обратиться к секретарю Оценочной комиссии</w:t>
      </w:r>
      <w:r w:rsidR="00BE1C5E" w:rsidRPr="00643CA3">
        <w:rPr>
          <w:rFonts w:ascii="GHEA Grapalat" w:hAnsi="GHEA Grapalat"/>
          <w:i w:val="0"/>
          <w:sz w:val="22"/>
          <w:szCs w:val="22"/>
        </w:rPr>
        <w:t xml:space="preserve"> </w:t>
      </w:r>
      <w:r w:rsidR="00643CA3">
        <w:rPr>
          <w:rFonts w:ascii="GHEA Grapalat" w:hAnsi="GHEA Grapalat"/>
          <w:i w:val="0"/>
          <w:sz w:val="22"/>
          <w:szCs w:val="22"/>
        </w:rPr>
        <w:t xml:space="preserve"> </w:t>
      </w:r>
      <w:r w:rsidR="00482C6A">
        <w:rPr>
          <w:rFonts w:ascii="GHEA Grapalat" w:hAnsi="GHEA Grapalat"/>
          <w:i w:val="0"/>
          <w:sz w:val="22"/>
          <w:szCs w:val="22"/>
          <w:lang w:val="en-US"/>
        </w:rPr>
        <w:t>Сильвию Арутюн</w:t>
      </w:r>
      <w:r w:rsidR="00643CA3" w:rsidRPr="00643CA3">
        <w:rPr>
          <w:rFonts w:ascii="GHEA Grapalat" w:hAnsi="GHEA Grapalat"/>
          <w:i w:val="0"/>
          <w:sz w:val="22"/>
          <w:szCs w:val="22"/>
        </w:rPr>
        <w:t>яну.</w:t>
      </w:r>
    </w:p>
    <w:p w14:paraId="30A44AA6" w14:textId="30A42D0B" w:rsidR="00643CA3" w:rsidRPr="00643CA3" w:rsidRDefault="00754697" w:rsidP="00643CA3">
      <w:pPr>
        <w:pStyle w:val="BodyTextIndent"/>
        <w:widowControl w:val="0"/>
        <w:spacing w:line="240" w:lineRule="auto"/>
        <w:ind w:left="1701" w:firstLine="0"/>
        <w:rPr>
          <w:rFonts w:ascii="GHEA Grapalat" w:hAnsi="GHEA Grapalat"/>
          <w:i w:val="0"/>
          <w:sz w:val="22"/>
          <w:szCs w:val="22"/>
        </w:rPr>
      </w:pPr>
      <w:r w:rsidRPr="00643CA3">
        <w:rPr>
          <w:rFonts w:ascii="GHEA Grapalat" w:hAnsi="GHEA Grapalat"/>
          <w:i w:val="0"/>
          <w:sz w:val="22"/>
          <w:szCs w:val="22"/>
        </w:rPr>
        <w:t xml:space="preserve">Телефон </w:t>
      </w:r>
      <w:r w:rsidR="00643CA3" w:rsidRPr="00643CA3">
        <w:rPr>
          <w:rFonts w:ascii="GHEA Grapalat" w:hAnsi="GHEA Grapalat"/>
          <w:i w:val="0"/>
          <w:sz w:val="22"/>
          <w:szCs w:val="22"/>
        </w:rPr>
        <w:t xml:space="preserve"> </w:t>
      </w:r>
      <w:r w:rsidR="00EC7B96">
        <w:rPr>
          <w:rFonts w:ascii="GHEA Grapalat" w:hAnsi="GHEA Grapalat"/>
          <w:i w:val="0"/>
          <w:sz w:val="22"/>
          <w:szCs w:val="22"/>
          <w:lang w:val="en-US"/>
        </w:rPr>
        <w:t>0</w:t>
      </w:r>
      <w:r w:rsidR="00643CA3" w:rsidRPr="00643CA3">
        <w:rPr>
          <w:rFonts w:ascii="GHEA Grapalat" w:hAnsi="GHEA Grapalat"/>
          <w:i w:val="0"/>
          <w:sz w:val="22"/>
          <w:szCs w:val="22"/>
        </w:rPr>
        <w:t>94 440 447</w:t>
      </w:r>
    </w:p>
    <w:p w14:paraId="33085B1D" w14:textId="0199B214" w:rsidR="00754697" w:rsidRPr="00643CA3" w:rsidRDefault="00754697" w:rsidP="00643CA3">
      <w:pPr>
        <w:pStyle w:val="BodyTextIndent"/>
        <w:widowControl w:val="0"/>
        <w:spacing w:line="240" w:lineRule="auto"/>
        <w:ind w:left="1701" w:firstLine="0"/>
        <w:rPr>
          <w:rFonts w:ascii="GHEA Grapalat" w:hAnsi="GHEA Grapalat"/>
          <w:i w:val="0"/>
          <w:sz w:val="22"/>
          <w:szCs w:val="22"/>
          <w:u w:val="single"/>
        </w:rPr>
      </w:pPr>
      <w:r w:rsidRPr="00643CA3">
        <w:rPr>
          <w:rFonts w:ascii="GHEA Grapalat" w:hAnsi="GHEA Grapalat"/>
          <w:i w:val="0"/>
          <w:sz w:val="22"/>
          <w:szCs w:val="22"/>
        </w:rPr>
        <w:t>Электронная почта</w:t>
      </w:r>
      <w:r w:rsidR="00643CA3" w:rsidRPr="00643CA3">
        <w:rPr>
          <w:sz w:val="18"/>
          <w:szCs w:val="18"/>
        </w:rPr>
        <w:t xml:space="preserve"> </w:t>
      </w:r>
      <w:hyperlink r:id="rId8" w:history="1">
        <w:r w:rsidR="00643CA3" w:rsidRPr="00643CA3">
          <w:rPr>
            <w:rStyle w:val="Hyperlink"/>
            <w:rFonts w:ascii="GHEA Grapalat" w:hAnsi="GHEA Grapalat"/>
            <w:i w:val="0"/>
            <w:sz w:val="22"/>
            <w:szCs w:val="22"/>
          </w:rPr>
          <w:t>el.trans.gnum@mail.ru</w:t>
        </w:r>
      </w:hyperlink>
      <w:r w:rsidR="00643CA3" w:rsidRPr="00643CA3">
        <w:rPr>
          <w:rFonts w:ascii="GHEA Grapalat" w:hAnsi="GHEA Grapalat"/>
          <w:i w:val="0"/>
          <w:sz w:val="22"/>
          <w:szCs w:val="22"/>
        </w:rPr>
        <w:t xml:space="preserve"> </w:t>
      </w:r>
    </w:p>
    <w:p w14:paraId="1EA77B82" w14:textId="06C156B9" w:rsidR="00915A97" w:rsidRPr="00D5443D" w:rsidRDefault="00754697" w:rsidP="00643CA3">
      <w:pPr>
        <w:pStyle w:val="BodyTextIndent"/>
        <w:widowControl w:val="0"/>
        <w:spacing w:line="240" w:lineRule="auto"/>
        <w:ind w:left="1701" w:firstLine="0"/>
        <w:jc w:val="left"/>
        <w:rPr>
          <w:rFonts w:ascii="GHEA Grapalat" w:hAnsi="GHEA Grapalat"/>
          <w:i w:val="0"/>
          <w:sz w:val="16"/>
          <w:szCs w:val="16"/>
        </w:rPr>
      </w:pPr>
      <w:r w:rsidRPr="00643CA3">
        <w:rPr>
          <w:rFonts w:ascii="GHEA Grapalat" w:hAnsi="GHEA Grapalat"/>
          <w:i w:val="0"/>
          <w:sz w:val="22"/>
          <w:szCs w:val="22"/>
        </w:rPr>
        <w:t xml:space="preserve">Заказчик </w:t>
      </w:r>
      <w:r w:rsidR="00643CA3" w:rsidRPr="00643CA3">
        <w:rPr>
          <w:rFonts w:ascii="GHEA Grapalat" w:hAnsi="GHEA Grapalat"/>
          <w:b/>
          <w:i w:val="0"/>
          <w:szCs w:val="22"/>
        </w:rPr>
        <w:t>ЗАО «ЭЛЕКТРАТРАНСПОРТ ЕРЕВАНА</w:t>
      </w:r>
      <w:r w:rsidR="001F1DF7" w:rsidRPr="00643CA3">
        <w:rPr>
          <w:rFonts w:ascii="GHEA Grapalat" w:hAnsi="GHEA Grapalat"/>
          <w:i w:val="0"/>
          <w:sz w:val="14"/>
          <w:szCs w:val="14"/>
          <w:lang w:val="hy-AM"/>
        </w:rPr>
        <w:t xml:space="preserve"> </w:t>
      </w:r>
      <w:r w:rsidR="00915A97">
        <w:rPr>
          <w:rFonts w:ascii="GHEA Grapalat" w:hAnsi="GHEA Grapalat" w:cs="Sylfaen"/>
          <w:b/>
        </w:rPr>
        <w:br w:type="page"/>
      </w:r>
    </w:p>
    <w:p w14:paraId="1A39E7AC" w14:textId="77777777"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3A7962DD" w14:textId="697697FB"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643CA3">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00EC7B96">
        <w:rPr>
          <w:rFonts w:ascii="GHEA Grapalat" w:hAnsi="GHEA Grapalat"/>
          <w:i/>
        </w:rPr>
        <w:t>EET-GHTsDzB-26/06</w:t>
      </w:r>
      <w:r w:rsidRPr="001B32D9">
        <w:rPr>
          <w:rFonts w:ascii="GHEA Grapalat" w:hAnsi="GHEA Grapalat" w:cs="Times Armenian"/>
          <w:i/>
        </w:rPr>
        <w:br/>
      </w:r>
      <w:r>
        <w:rPr>
          <w:rFonts w:ascii="GHEA Grapalat" w:hAnsi="GHEA Grapalat"/>
          <w:i/>
        </w:rPr>
        <w:t xml:space="preserve">№ </w:t>
      </w:r>
      <w:r w:rsidR="00643CA3">
        <w:rPr>
          <w:rFonts w:ascii="GHEA Grapalat" w:hAnsi="GHEA Grapalat"/>
          <w:i/>
        </w:rPr>
        <w:t xml:space="preserve">  2   </w:t>
      </w:r>
      <w:r w:rsidRPr="009044F1">
        <w:rPr>
          <w:rFonts w:ascii="GHEA Grapalat" w:hAnsi="GHEA Grapalat"/>
          <w:i/>
        </w:rPr>
        <w:t xml:space="preserve"> от</w:t>
      </w:r>
      <w:r w:rsidR="00643CA3">
        <w:rPr>
          <w:rFonts w:ascii="GHEA Grapalat" w:hAnsi="GHEA Grapalat"/>
          <w:i/>
        </w:rPr>
        <w:t xml:space="preserve">   0</w:t>
      </w:r>
      <w:r w:rsidR="00EC7B96">
        <w:rPr>
          <w:rFonts w:ascii="GHEA Grapalat" w:hAnsi="GHEA Grapalat"/>
          <w:i/>
          <w:lang w:val="en-US"/>
        </w:rPr>
        <w:t>7</w:t>
      </w:r>
      <w:r w:rsidR="00643CA3">
        <w:rPr>
          <w:rFonts w:ascii="GHEA Grapalat" w:hAnsi="GHEA Grapalat"/>
          <w:i/>
        </w:rPr>
        <w:t>.0</w:t>
      </w:r>
      <w:r w:rsidR="00482C6A">
        <w:rPr>
          <w:rFonts w:ascii="GHEA Grapalat" w:hAnsi="GHEA Grapalat"/>
          <w:i/>
          <w:lang w:val="en-US"/>
        </w:rPr>
        <w:t>1</w:t>
      </w:r>
      <w:r w:rsidR="00643CA3">
        <w:rPr>
          <w:rFonts w:ascii="GHEA Grapalat" w:hAnsi="GHEA Grapalat"/>
          <w:i/>
        </w:rPr>
        <w:t>.</w:t>
      </w:r>
      <w:r w:rsidRPr="009044F1">
        <w:rPr>
          <w:rFonts w:ascii="GHEA Grapalat" w:hAnsi="GHEA Grapalat"/>
          <w:i/>
        </w:rPr>
        <w:t>20</w:t>
      </w:r>
      <w:r w:rsidR="00643CA3">
        <w:rPr>
          <w:rFonts w:ascii="GHEA Grapalat" w:hAnsi="GHEA Grapalat"/>
          <w:i/>
        </w:rPr>
        <w:t>26</w:t>
      </w:r>
      <w:r w:rsidRPr="009044F1">
        <w:rPr>
          <w:rFonts w:ascii="GHEA Grapalat" w:hAnsi="GHEA Grapalat"/>
          <w:i/>
        </w:rPr>
        <w:t>г.</w:t>
      </w:r>
    </w:p>
    <w:p w14:paraId="5DD286A9" w14:textId="77777777" w:rsidR="00096865" w:rsidRPr="009044F1" w:rsidRDefault="00096865" w:rsidP="00B46D58">
      <w:pPr>
        <w:pStyle w:val="BodyText"/>
        <w:widowControl w:val="0"/>
        <w:spacing w:after="160"/>
        <w:ind w:right="-7" w:firstLine="567"/>
        <w:jc w:val="center"/>
        <w:rPr>
          <w:rFonts w:ascii="GHEA Grapalat" w:hAnsi="GHEA Grapalat"/>
        </w:rPr>
      </w:pPr>
    </w:p>
    <w:p w14:paraId="7084DB15" w14:textId="77777777" w:rsidR="00096865" w:rsidRPr="003A1EBB" w:rsidRDefault="00096865" w:rsidP="00B46D58">
      <w:pPr>
        <w:pStyle w:val="BodyText"/>
        <w:widowControl w:val="0"/>
        <w:spacing w:after="160"/>
        <w:ind w:right="-7" w:firstLine="567"/>
        <w:jc w:val="center"/>
        <w:rPr>
          <w:rFonts w:ascii="GHEA Grapalat" w:hAnsi="GHEA Grapalat"/>
        </w:rPr>
      </w:pPr>
    </w:p>
    <w:p w14:paraId="33D59EBA" w14:textId="77777777" w:rsidR="000763E5" w:rsidRPr="003A1EBB" w:rsidRDefault="000763E5" w:rsidP="00B46D58">
      <w:pPr>
        <w:pStyle w:val="BodyText"/>
        <w:widowControl w:val="0"/>
        <w:spacing w:after="160"/>
        <w:ind w:right="-7" w:firstLine="567"/>
        <w:jc w:val="center"/>
        <w:rPr>
          <w:rFonts w:ascii="GHEA Grapalat" w:hAnsi="GHEA Grapalat"/>
        </w:rPr>
      </w:pPr>
    </w:p>
    <w:p w14:paraId="25372734" w14:textId="77777777" w:rsidR="00D12E3B" w:rsidRDefault="00D12E3B" w:rsidP="00B46D58">
      <w:pPr>
        <w:pStyle w:val="BodyText"/>
        <w:widowControl w:val="0"/>
        <w:spacing w:after="160"/>
        <w:ind w:right="-7" w:firstLine="567"/>
        <w:jc w:val="center"/>
        <w:rPr>
          <w:rFonts w:ascii="GHEA Grapalat" w:hAnsi="GHEA Grapalat"/>
          <w:i/>
        </w:rPr>
      </w:pPr>
    </w:p>
    <w:p w14:paraId="4FE7C35E" w14:textId="77777777" w:rsidR="00D12E3B" w:rsidRDefault="00D12E3B" w:rsidP="00B46D58">
      <w:pPr>
        <w:pStyle w:val="BodyText"/>
        <w:widowControl w:val="0"/>
        <w:spacing w:after="160"/>
        <w:ind w:right="-7" w:firstLine="567"/>
        <w:jc w:val="center"/>
        <w:rPr>
          <w:rFonts w:ascii="GHEA Grapalat" w:hAnsi="GHEA Grapalat"/>
          <w:i/>
        </w:rPr>
      </w:pPr>
    </w:p>
    <w:p w14:paraId="093EBFF3" w14:textId="77777777" w:rsidR="00D12E3B" w:rsidRDefault="00D12E3B" w:rsidP="00B46D58">
      <w:pPr>
        <w:pStyle w:val="BodyText"/>
        <w:widowControl w:val="0"/>
        <w:spacing w:after="160"/>
        <w:ind w:right="-7" w:firstLine="567"/>
        <w:jc w:val="center"/>
        <w:rPr>
          <w:rFonts w:ascii="GHEA Grapalat" w:hAnsi="GHEA Grapalat"/>
          <w:i/>
        </w:rPr>
      </w:pPr>
    </w:p>
    <w:p w14:paraId="475675BD" w14:textId="77777777" w:rsidR="00D12E3B" w:rsidRDefault="00D12E3B" w:rsidP="00B46D58">
      <w:pPr>
        <w:pStyle w:val="BodyText"/>
        <w:widowControl w:val="0"/>
        <w:spacing w:after="160"/>
        <w:ind w:right="-7" w:firstLine="567"/>
        <w:jc w:val="center"/>
        <w:rPr>
          <w:rFonts w:ascii="GHEA Grapalat" w:hAnsi="GHEA Grapalat"/>
          <w:i/>
        </w:rPr>
      </w:pPr>
    </w:p>
    <w:p w14:paraId="385E537B" w14:textId="21BEA713" w:rsidR="00096865" w:rsidRPr="004B3013" w:rsidRDefault="00643CA3" w:rsidP="00B46D58">
      <w:pPr>
        <w:pStyle w:val="BodyText"/>
        <w:widowControl w:val="0"/>
        <w:spacing w:after="160"/>
        <w:ind w:right="-7" w:firstLine="567"/>
        <w:jc w:val="center"/>
        <w:rPr>
          <w:rFonts w:ascii="GHEA Grapalat" w:hAnsi="GHEA Grapalat"/>
          <w:sz w:val="36"/>
        </w:rPr>
      </w:pPr>
      <w:r w:rsidRPr="004B3013">
        <w:rPr>
          <w:rFonts w:ascii="GHEA Grapalat" w:hAnsi="GHEA Grapalat"/>
          <w:b/>
          <w:sz w:val="28"/>
          <w:szCs w:val="22"/>
        </w:rPr>
        <w:t>ЗАО «ЭЛЕКТРАТРАНСПОРТ ЕРЕВАНА</w:t>
      </w:r>
    </w:p>
    <w:p w14:paraId="15B57991" w14:textId="77777777" w:rsidR="000763E5" w:rsidRPr="003A1EBB" w:rsidRDefault="000763E5" w:rsidP="00B46D58">
      <w:pPr>
        <w:pStyle w:val="BodyText"/>
        <w:widowControl w:val="0"/>
        <w:spacing w:after="160"/>
        <w:ind w:right="-7" w:firstLine="567"/>
        <w:jc w:val="center"/>
        <w:rPr>
          <w:rFonts w:ascii="GHEA Grapalat" w:hAnsi="GHEA Grapalat"/>
        </w:rPr>
      </w:pPr>
    </w:p>
    <w:p w14:paraId="6E056805" w14:textId="77777777" w:rsidR="000763E5" w:rsidRPr="003A1EBB" w:rsidRDefault="000763E5" w:rsidP="00B46D58">
      <w:pPr>
        <w:pStyle w:val="BodyText"/>
        <w:widowControl w:val="0"/>
        <w:spacing w:after="160"/>
        <w:ind w:right="-7" w:firstLine="567"/>
        <w:jc w:val="center"/>
        <w:rPr>
          <w:rFonts w:ascii="GHEA Grapalat" w:hAnsi="GHEA Grapalat"/>
        </w:rPr>
      </w:pPr>
    </w:p>
    <w:p w14:paraId="6074786F"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F3D147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1546E06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B1C0B90" w14:textId="6B622A49" w:rsidR="00096865" w:rsidRPr="009044F1" w:rsidRDefault="00643CA3" w:rsidP="00643CA3">
      <w:pPr>
        <w:pStyle w:val="BodyText"/>
        <w:widowControl w:val="0"/>
        <w:spacing w:after="0"/>
        <w:ind w:right="-7" w:firstLine="567"/>
        <w:contextualSpacing/>
        <w:jc w:val="center"/>
        <w:rPr>
          <w:rFonts w:ascii="GHEA Grapalat" w:hAnsi="GHEA Grapalat"/>
        </w:rPr>
      </w:pPr>
      <w:r w:rsidRPr="00E27564">
        <w:rPr>
          <w:rFonts w:ascii="GHEA Grapalat" w:hAnsi="GHEA Grapalat"/>
        </w:rPr>
        <w:t xml:space="preserve">НА ЗАПРОС КОТИРОВОК, ОБЪЯВЛЕННЫЙ С ЦЕЛЬЮ ПРИОБРЕТЕНИЯ </w:t>
      </w:r>
      <w:r>
        <w:rPr>
          <w:rFonts w:ascii="GHEA Grapalat" w:hAnsi="GHEA Grapalat"/>
        </w:rPr>
        <w:t>УСЛУГИ ПО РЕМОНТУ ТРАНСПОРТА</w:t>
      </w:r>
      <w:r>
        <w:rPr>
          <w:rFonts w:ascii="GHEA Grapalat" w:hAnsi="GHEA Grapalat"/>
          <w:lang w:val="hy-AM"/>
        </w:rPr>
        <w:t xml:space="preserve"> </w:t>
      </w:r>
      <w:r w:rsidRPr="00E27564">
        <w:rPr>
          <w:rFonts w:ascii="GHEA Grapalat" w:hAnsi="GHEA Grapalat"/>
        </w:rPr>
        <w:t xml:space="preserve">ДЛЯ НУЖД </w:t>
      </w:r>
      <w:r>
        <w:rPr>
          <w:rFonts w:ascii="GHEA Grapalat" w:hAnsi="GHEA Grapalat"/>
        </w:rPr>
        <w:t>ЗАО</w:t>
      </w:r>
      <w:r w:rsidRPr="00E27564">
        <w:rPr>
          <w:rFonts w:ascii="GHEA Grapalat" w:hAnsi="GHEA Grapalat"/>
        </w:rPr>
        <w:t xml:space="preserve"> </w:t>
      </w:r>
      <w:r>
        <w:rPr>
          <w:rFonts w:ascii="GHEA Grapalat" w:hAnsi="GHEA Grapalat"/>
        </w:rPr>
        <w:t>''ЭЛЕКТРАТРАНСПОРТ ЕРЕВАНА</w:t>
      </w:r>
      <w:r w:rsidRPr="00643CA3">
        <w:rPr>
          <w:rFonts w:ascii="GHEA Grapalat" w:hAnsi="GHEA Grapalat"/>
          <w:b/>
          <w:sz w:val="20"/>
          <w:szCs w:val="22"/>
        </w:rPr>
        <w:t></w:t>
      </w:r>
    </w:p>
    <w:p w14:paraId="5DF470F9" w14:textId="77777777" w:rsidR="00CE0D95" w:rsidRPr="009044F1" w:rsidRDefault="00CE0D95" w:rsidP="00B46D58">
      <w:pPr>
        <w:pStyle w:val="BodyText"/>
        <w:widowControl w:val="0"/>
        <w:spacing w:after="160"/>
        <w:ind w:right="-7" w:firstLine="567"/>
        <w:jc w:val="center"/>
        <w:rPr>
          <w:rFonts w:ascii="GHEA Grapalat" w:hAnsi="GHEA Grapalat"/>
        </w:rPr>
      </w:pPr>
    </w:p>
    <w:p w14:paraId="059EDC40" w14:textId="77777777" w:rsidR="00CE0D95" w:rsidRPr="009044F1" w:rsidRDefault="00CE0D95" w:rsidP="00B46D58">
      <w:pPr>
        <w:pStyle w:val="BodyText"/>
        <w:widowControl w:val="0"/>
        <w:spacing w:after="160"/>
        <w:ind w:right="-7" w:firstLine="567"/>
        <w:jc w:val="center"/>
        <w:rPr>
          <w:rFonts w:ascii="GHEA Grapalat" w:hAnsi="GHEA Grapalat"/>
        </w:rPr>
      </w:pPr>
    </w:p>
    <w:p w14:paraId="3A7423EB" w14:textId="77777777" w:rsidR="000763E5" w:rsidRDefault="000763E5" w:rsidP="00B46D58">
      <w:pPr>
        <w:rPr>
          <w:rFonts w:ascii="GHEA Grapalat" w:hAnsi="GHEA Grapalat"/>
        </w:rPr>
      </w:pPr>
      <w:r>
        <w:rPr>
          <w:rFonts w:ascii="GHEA Grapalat" w:hAnsi="GHEA Grapalat"/>
        </w:rPr>
        <w:br w:type="page"/>
      </w:r>
    </w:p>
    <w:p w14:paraId="1492CFB5"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F37045B"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CAEFA56"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3FC6A8EF" w14:textId="77777777" w:rsidR="00160AE4" w:rsidRPr="009044F1" w:rsidRDefault="00160AE4" w:rsidP="00B46D58">
      <w:pPr>
        <w:widowControl w:val="0"/>
        <w:spacing w:after="160"/>
        <w:ind w:firstLine="567"/>
        <w:jc w:val="center"/>
        <w:rPr>
          <w:rFonts w:ascii="GHEA Grapalat" w:hAnsi="GHEA Grapalat"/>
          <w:i/>
        </w:rPr>
      </w:pPr>
    </w:p>
    <w:p w14:paraId="5D5D2677" w14:textId="77777777" w:rsidR="00643CA3" w:rsidRPr="00E27564" w:rsidRDefault="00643CA3" w:rsidP="00643CA3">
      <w:pPr>
        <w:pStyle w:val="BodyText"/>
        <w:widowControl w:val="0"/>
        <w:spacing w:after="0"/>
        <w:ind w:right="-7" w:firstLine="567"/>
        <w:contextualSpacing/>
        <w:jc w:val="center"/>
        <w:rPr>
          <w:rFonts w:ascii="GHEA Grapalat" w:hAnsi="GHEA Grapalat"/>
          <w:b/>
        </w:rPr>
      </w:pPr>
      <w:r w:rsidRPr="00E27564">
        <w:rPr>
          <w:rFonts w:ascii="GHEA Grapalat" w:hAnsi="GHEA Grapalat"/>
          <w:b/>
        </w:rPr>
        <w:t xml:space="preserve">УСЛУГИ ДЛЯ НУЖД </w:t>
      </w:r>
      <w:r>
        <w:rPr>
          <w:rFonts w:ascii="GHEA Grapalat" w:hAnsi="GHEA Grapalat"/>
          <w:b/>
        </w:rPr>
        <w:t>ЗАО</w:t>
      </w:r>
      <w:r w:rsidRPr="00E27564">
        <w:rPr>
          <w:rFonts w:ascii="GHEA Grapalat" w:hAnsi="GHEA Grapalat"/>
          <w:b/>
        </w:rPr>
        <w:t xml:space="preserve"> </w:t>
      </w:r>
      <w:r>
        <w:rPr>
          <w:rFonts w:ascii="GHEA Grapalat" w:hAnsi="GHEA Grapalat"/>
          <w:b/>
        </w:rPr>
        <w:t>‘‘ЭЛЕКТРАТРАНСПОРТ ЕРЕВАНА</w:t>
      </w:r>
    </w:p>
    <w:p w14:paraId="599980F7" w14:textId="77777777" w:rsidR="00643CA3" w:rsidRDefault="00643CA3" w:rsidP="00643CA3">
      <w:pPr>
        <w:widowControl w:val="0"/>
        <w:jc w:val="center"/>
        <w:rPr>
          <w:rFonts w:ascii="GHEA Grapalat" w:hAnsi="GHEA Grapalat"/>
          <w:b/>
        </w:rPr>
      </w:pPr>
      <w:r w:rsidRPr="00E27564">
        <w:rPr>
          <w:rFonts w:ascii="GHEA Grapalat" w:hAnsi="GHEA Grapalat"/>
          <w:b/>
        </w:rPr>
        <w:t xml:space="preserve">ПРИГЛАШЕНИЯ НА ЗАПРОС КОТИРОВОК, </w:t>
      </w:r>
      <w:r w:rsidRPr="00E27564">
        <w:rPr>
          <w:rFonts w:ascii="GHEA Grapalat" w:hAnsi="GHEA Grapalat"/>
          <w:b/>
        </w:rPr>
        <w:br/>
        <w:t>ОБЪЯВЛЕННЫЙ С ЦЕЛЬЮ ПРИОБРЕТЕНИЯ</w:t>
      </w:r>
      <w:r w:rsidRPr="00E27564">
        <w:rPr>
          <w:rFonts w:ascii="GHEA Grapalat" w:hAnsi="GHEA Grapalat"/>
        </w:rPr>
        <w:t xml:space="preserve"> </w:t>
      </w:r>
      <w:r>
        <w:rPr>
          <w:rFonts w:ascii="GHEA Grapalat" w:hAnsi="GHEA Grapalat"/>
          <w:b/>
        </w:rPr>
        <w:t>УСЛУГИ ПО РЕМОНТУ ТРАНСПОРТА</w:t>
      </w:r>
    </w:p>
    <w:p w14:paraId="6058022B" w14:textId="77777777" w:rsidR="00C67E80" w:rsidRPr="009044F1" w:rsidRDefault="00C67E80" w:rsidP="00B46D58">
      <w:pPr>
        <w:widowControl w:val="0"/>
        <w:spacing w:after="160"/>
        <w:jc w:val="center"/>
        <w:rPr>
          <w:rFonts w:ascii="GHEA Grapalat" w:hAnsi="GHEA Grapalat" w:cs="Sylfaen"/>
          <w:b/>
        </w:rPr>
      </w:pPr>
    </w:p>
    <w:p w14:paraId="2B58069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B016F99" w14:textId="77777777" w:rsidR="002E069D" w:rsidRPr="008842CE" w:rsidRDefault="002E069D" w:rsidP="00643CA3">
      <w:pPr>
        <w:widowControl w:val="0"/>
        <w:jc w:val="center"/>
        <w:rPr>
          <w:rFonts w:ascii="GHEA Grapalat" w:hAnsi="GHEA Grapalat"/>
        </w:rPr>
      </w:pPr>
    </w:p>
    <w:p w14:paraId="312328E2" w14:textId="77777777" w:rsidR="00096865" w:rsidRPr="009044F1" w:rsidRDefault="00096865" w:rsidP="00643CA3">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CE439F3" w14:textId="77777777" w:rsidR="00096865" w:rsidRPr="009044F1" w:rsidRDefault="00096865" w:rsidP="00643CA3">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A8FDC92" w14:textId="77777777" w:rsidR="00096865" w:rsidRPr="00543BAE" w:rsidRDefault="00096865" w:rsidP="00643CA3">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C0D96D9" w14:textId="77777777" w:rsidR="00087A30" w:rsidRPr="009044F1" w:rsidRDefault="00096865" w:rsidP="00643CA3">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060B317" w14:textId="77777777" w:rsidR="00096865" w:rsidRPr="009044F1" w:rsidRDefault="00543BAE" w:rsidP="00643CA3">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8C32BEF" w14:textId="77777777" w:rsidR="00096865" w:rsidRPr="009044F1" w:rsidRDefault="00087A30" w:rsidP="00643CA3">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2793A9B" w14:textId="665100D6" w:rsidR="00096865" w:rsidRPr="009044F1" w:rsidRDefault="00087A30" w:rsidP="00643CA3">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14:paraId="4FCA18CA" w14:textId="77777777" w:rsidR="00096865" w:rsidRPr="008842CE" w:rsidRDefault="00087A30" w:rsidP="00643CA3">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725F088" w14:textId="77777777" w:rsidR="00096865" w:rsidRPr="003A1EBB" w:rsidRDefault="00087A30" w:rsidP="00643CA3">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58953B8" w14:textId="77777777" w:rsidR="00096865" w:rsidRPr="009044F1" w:rsidRDefault="00087A30" w:rsidP="00643CA3">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05D8A2B" w14:textId="77777777" w:rsidR="00096865" w:rsidRPr="003A1EBB" w:rsidRDefault="00096865" w:rsidP="00643CA3">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F8A62AC" w14:textId="77777777" w:rsidR="00096865" w:rsidRPr="00543BAE" w:rsidRDefault="00096865" w:rsidP="00643CA3">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EBA71B5" w14:textId="77777777" w:rsidR="008842CE" w:rsidRPr="00374F4A" w:rsidRDefault="00CA590C" w:rsidP="00643CA3">
      <w:pPr>
        <w:widowControl w:val="0"/>
        <w:jc w:val="center"/>
        <w:rPr>
          <w:rFonts w:ascii="GHEA Grapalat" w:hAnsi="GHEA Grapalat"/>
          <w:b/>
        </w:rPr>
      </w:pPr>
      <w:r>
        <w:rPr>
          <w:rFonts w:ascii="GHEA Grapalat" w:hAnsi="GHEA Grapalat"/>
          <w:b/>
        </w:rPr>
        <w:t xml:space="preserve">ЧАСТЬ II. </w:t>
      </w:r>
    </w:p>
    <w:p w14:paraId="5621AD59" w14:textId="77777777" w:rsidR="00643CA3" w:rsidRPr="00E27564" w:rsidRDefault="00096865" w:rsidP="00643CA3">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43CA3" w:rsidRPr="00E27564">
        <w:rPr>
          <w:rFonts w:ascii="GHEA Grapalat" w:hAnsi="GHEA Grapalat"/>
          <w:b/>
        </w:rPr>
        <w:t>ЗАПРОС КОТИРОВОК</w:t>
      </w:r>
    </w:p>
    <w:p w14:paraId="30470CFA" w14:textId="0BBCD107" w:rsidR="00096865" w:rsidRPr="003A1EBB" w:rsidRDefault="00643CA3" w:rsidP="00643CA3">
      <w:pPr>
        <w:widowControl w:val="0"/>
        <w:rPr>
          <w:rFonts w:ascii="GHEA Grapalat" w:hAnsi="GHEA Grapalat"/>
        </w:rPr>
      </w:pPr>
      <w:r>
        <w:rPr>
          <w:rFonts w:ascii="GHEA Grapalat" w:hAnsi="GHEA Grapalat"/>
        </w:rPr>
        <w:t xml:space="preserve">        </w:t>
      </w:r>
      <w:r w:rsidR="00096865" w:rsidRPr="009044F1">
        <w:rPr>
          <w:rFonts w:ascii="GHEA Grapalat" w:hAnsi="GHEA Grapalat"/>
        </w:rPr>
        <w:t>1.</w:t>
      </w:r>
      <w:r w:rsidR="00096865" w:rsidRPr="009044F1">
        <w:rPr>
          <w:rFonts w:ascii="GHEA Grapalat" w:hAnsi="GHEA Grapalat"/>
        </w:rPr>
        <w:tab/>
        <w:t>Общ</w:t>
      </w:r>
      <w:r w:rsidR="00543BAE">
        <w:rPr>
          <w:rFonts w:ascii="GHEA Grapalat" w:hAnsi="GHEA Grapalat"/>
        </w:rPr>
        <w:t>ие положения</w:t>
      </w:r>
    </w:p>
    <w:p w14:paraId="30C99C67" w14:textId="77777777" w:rsidR="00096865" w:rsidRPr="003A1EBB" w:rsidRDefault="00543BAE" w:rsidP="00643CA3">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E0D204B" w14:textId="0B2F6F6A" w:rsidR="00E17B7F" w:rsidRDefault="00450C30" w:rsidP="00643CA3">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14:paraId="489CA6E7" w14:textId="0122A525"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F377FB">
        <w:rPr>
          <w:rFonts w:ascii="GHEA Grapalat" w:hAnsi="GHEA Grapalat"/>
          <w:spacing w:val="-6"/>
        </w:rPr>
        <w:t>запроса котировок</w:t>
      </w:r>
      <w:r w:rsidR="00096865" w:rsidRPr="006D2DF7">
        <w:rPr>
          <w:rFonts w:ascii="GHEA Grapalat" w:hAnsi="GHEA Grapalat"/>
          <w:spacing w:val="-6"/>
        </w:rPr>
        <w:t xml:space="preserve">, проводимом под кодом </w:t>
      </w:r>
      <w:r w:rsidR="00643CA3" w:rsidRPr="00643CA3">
        <w:rPr>
          <w:rFonts w:ascii="GHEA Grapalat" w:hAnsi="GHEA Grapalat"/>
          <w:spacing w:val="-6"/>
        </w:rPr>
        <w:t>«</w:t>
      </w:r>
      <w:r w:rsidR="00EC7B96">
        <w:rPr>
          <w:rFonts w:ascii="GHEA Grapalat" w:hAnsi="GHEA Grapalat"/>
          <w:spacing w:val="-6"/>
        </w:rPr>
        <w:t>EET-GHTsDzB-26/06</w:t>
      </w:r>
      <w:r w:rsidR="00643CA3" w:rsidRPr="00643CA3">
        <w:rPr>
          <w:rFonts w:ascii="GHEA Grapalat" w:hAnsi="GHEA Grapalat"/>
          <w:spacing w:val="-6"/>
        </w:rPr>
        <w:t xml:space="preserve">» </w:t>
      </w:r>
      <w:r w:rsidR="00643CA3">
        <w:rPr>
          <w:rFonts w:ascii="GHEA Grapalat" w:hAnsi="GHEA Grapalat"/>
          <w:spacing w:val="-6"/>
        </w:rPr>
        <w:t xml:space="preserve"> </w:t>
      </w:r>
      <w:r w:rsidR="00096865" w:rsidRPr="006D2DF7">
        <w:rPr>
          <w:rFonts w:ascii="GHEA Grapalat" w:hAnsi="GHEA Grapalat"/>
          <w:spacing w:val="-6"/>
        </w:rPr>
        <w:t>(далее — процедура).</w:t>
      </w:r>
    </w:p>
    <w:p w14:paraId="3CBBB49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0C32C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704533B"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BF9E9F4" w14:textId="2265BD2F"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643CA3" w:rsidRPr="00643CA3">
          <w:rPr>
            <w:rStyle w:val="Hyperlink"/>
            <w:rFonts w:ascii="GHEA Grapalat" w:hAnsi="GHEA Grapalat"/>
            <w:sz w:val="22"/>
            <w:szCs w:val="22"/>
          </w:rPr>
          <w:t>el.trans.gnum@mail.ru</w:t>
        </w:r>
      </w:hyperlink>
      <w:r w:rsidRPr="009044F1">
        <w:rPr>
          <w:rFonts w:ascii="GHEA Grapalat" w:hAnsi="GHEA Grapalat"/>
          <w:sz w:val="24"/>
          <w:szCs w:val="24"/>
        </w:rPr>
        <w:t>.</w:t>
      </w:r>
    </w:p>
    <w:p w14:paraId="1D912895"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71114D1"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55894EF" w14:textId="18256496"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43CA3">
        <w:rPr>
          <w:rFonts w:ascii="GHEA Grapalat" w:hAnsi="GHEA Grapalat"/>
          <w:b/>
          <w:i w:val="0"/>
          <w:sz w:val="24"/>
          <w:szCs w:val="24"/>
        </w:rPr>
        <w:t>услуги по ремонту транспорта</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43CA3" w:rsidRPr="00643CA3">
        <w:rPr>
          <w:rFonts w:ascii="GHEA Grapalat" w:hAnsi="GHEA Grapalat"/>
          <w:b/>
          <w:i w:val="0"/>
          <w:szCs w:val="22"/>
        </w:rPr>
        <w:t>ЗАО «ЭЛЕКТРАТРАНСПОРТ ЕРЕВАНА</w:t>
      </w:r>
      <w:r w:rsidRPr="009044F1">
        <w:rPr>
          <w:rFonts w:ascii="GHEA Grapalat" w:hAnsi="GHEA Grapalat"/>
          <w:i w:val="0"/>
          <w:sz w:val="24"/>
          <w:szCs w:val="24"/>
        </w:rPr>
        <w:t xml:space="preserve">, которые сгруппированы в лоты </w:t>
      </w:r>
      <w:r w:rsidR="00EC7B96">
        <w:rPr>
          <w:rFonts w:ascii="GHEA Grapalat" w:hAnsi="GHEA Grapalat"/>
          <w:i w:val="0"/>
          <w:sz w:val="24"/>
          <w:szCs w:val="24"/>
        </w:rPr>
        <w:t></w:t>
      </w:r>
      <w:r w:rsidR="004B3013">
        <w:rPr>
          <w:rFonts w:ascii="GHEA Grapalat" w:hAnsi="GHEA Grapalat"/>
          <w:i w:val="0"/>
          <w:sz w:val="24"/>
          <w:szCs w:val="24"/>
          <w:lang w:val="en-US"/>
        </w:rPr>
        <w:t>7</w:t>
      </w:r>
      <w:r w:rsidR="00EC7B96">
        <w:rPr>
          <w:rFonts w:ascii="GHEA Grapalat" w:hAnsi="GHEA Grapalat"/>
          <w:i w:val="0"/>
          <w:sz w:val="24"/>
          <w:szCs w:val="24"/>
        </w:rPr>
        <w:t></w:t>
      </w:r>
      <w:bookmarkStart w:id="0" w:name="_GoBack"/>
      <w:bookmarkEnd w:id="0"/>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76"/>
        <w:gridCol w:w="6542"/>
      </w:tblGrid>
      <w:tr w:rsidR="00970424" w:rsidRPr="009044F1" w14:paraId="0A9FEF02" w14:textId="77777777" w:rsidTr="00643CA3">
        <w:trPr>
          <w:jc w:val="center"/>
        </w:trPr>
        <w:tc>
          <w:tcPr>
            <w:tcW w:w="2692" w:type="dxa"/>
            <w:gridSpan w:val="2"/>
            <w:vAlign w:val="center"/>
          </w:tcPr>
          <w:p w14:paraId="025643BC"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42" w:type="dxa"/>
            <w:vMerge w:val="restart"/>
            <w:vAlign w:val="center"/>
          </w:tcPr>
          <w:p w14:paraId="42712B89"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D920C99" w14:textId="77777777" w:rsidTr="00643CA3">
        <w:trPr>
          <w:jc w:val="center"/>
        </w:trPr>
        <w:tc>
          <w:tcPr>
            <w:tcW w:w="1216" w:type="dxa"/>
            <w:vAlign w:val="center"/>
          </w:tcPr>
          <w:p w14:paraId="34A0C7BD"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76" w:type="dxa"/>
            <w:vAlign w:val="center"/>
          </w:tcPr>
          <w:p w14:paraId="171B775A"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542" w:type="dxa"/>
            <w:vMerge/>
            <w:vAlign w:val="center"/>
          </w:tcPr>
          <w:p w14:paraId="13BE7B6F"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4B3013" w:rsidRPr="009044F1" w14:paraId="5DF0336F" w14:textId="77777777" w:rsidTr="00643CA3">
        <w:trPr>
          <w:jc w:val="center"/>
        </w:trPr>
        <w:tc>
          <w:tcPr>
            <w:tcW w:w="1216" w:type="dxa"/>
            <w:vAlign w:val="center"/>
          </w:tcPr>
          <w:p w14:paraId="36F9F0B2" w14:textId="77777777" w:rsidR="004B3013" w:rsidRPr="009044F1" w:rsidRDefault="004B3013" w:rsidP="00643CA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76" w:type="dxa"/>
            <w:vMerge w:val="restart"/>
            <w:vAlign w:val="center"/>
          </w:tcPr>
          <w:p w14:paraId="2D93AF76" w14:textId="32DC5716" w:rsidR="004B3013" w:rsidRPr="00516EFB" w:rsidRDefault="004B3013" w:rsidP="00643CA3">
            <w:pPr>
              <w:pStyle w:val="BodyTextIndent2"/>
              <w:widowControl w:val="0"/>
              <w:spacing w:after="120" w:line="240" w:lineRule="auto"/>
              <w:ind w:firstLine="0"/>
              <w:jc w:val="center"/>
              <w:rPr>
                <w:rFonts w:ascii="GHEA Grapalat" w:hAnsi="GHEA Grapalat"/>
                <w:color w:val="FF0000"/>
                <w:sz w:val="24"/>
                <w:szCs w:val="24"/>
              </w:rPr>
            </w:pPr>
            <w:r w:rsidRPr="00516EFB">
              <w:rPr>
                <w:rFonts w:ascii="GHEA Grapalat" w:hAnsi="GHEA Grapalat"/>
                <w:color w:val="FF0000"/>
                <w:sz w:val="24"/>
                <w:szCs w:val="24"/>
              </w:rPr>
              <w:t>12 000 000</w:t>
            </w:r>
          </w:p>
        </w:tc>
        <w:tc>
          <w:tcPr>
            <w:tcW w:w="6542" w:type="dxa"/>
            <w:vAlign w:val="center"/>
          </w:tcPr>
          <w:p w14:paraId="15BF10B2" w14:textId="431E8E76" w:rsidR="004B3013" w:rsidRPr="00516EFB" w:rsidRDefault="004B3013" w:rsidP="00643CA3">
            <w:pPr>
              <w:pStyle w:val="BodyTextIndent2"/>
              <w:widowControl w:val="0"/>
              <w:spacing w:after="120" w:line="240" w:lineRule="auto"/>
              <w:ind w:firstLine="0"/>
              <w:rPr>
                <w:rFonts w:ascii="GHEA Grapalat" w:hAnsi="GHEA Grapalat"/>
                <w:color w:val="FF0000"/>
                <w:sz w:val="24"/>
                <w:szCs w:val="24"/>
                <w:u w:val="single"/>
                <w:vertAlign w:val="subscript"/>
              </w:rPr>
            </w:pPr>
            <w:r w:rsidRPr="00516EFB">
              <w:rPr>
                <w:rFonts w:ascii="GHEA Grapalat" w:hAnsi="GHEA Grapalat" w:cs="Calibri"/>
                <w:color w:val="FF0000"/>
              </w:rPr>
              <w:t xml:space="preserve">услуги по ремонту </w:t>
            </w:r>
            <w:r w:rsidRPr="00516EFB">
              <w:rPr>
                <w:rFonts w:ascii="GHEA Grapalat" w:hAnsi="GHEA Grapalat" w:cs="Calibri"/>
                <w:color w:val="FF0000"/>
                <w:lang w:val="hy-AM"/>
              </w:rPr>
              <w:t>машин</w:t>
            </w:r>
          </w:p>
        </w:tc>
      </w:tr>
      <w:tr w:rsidR="004B3013" w:rsidRPr="009044F1" w14:paraId="0EEF1C54" w14:textId="77777777" w:rsidTr="00C566A0">
        <w:trPr>
          <w:jc w:val="center"/>
        </w:trPr>
        <w:tc>
          <w:tcPr>
            <w:tcW w:w="1216" w:type="dxa"/>
            <w:vAlign w:val="center"/>
          </w:tcPr>
          <w:p w14:paraId="62F2210F" w14:textId="77777777" w:rsidR="004B3013" w:rsidRPr="009044F1" w:rsidRDefault="004B3013" w:rsidP="004B301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76" w:type="dxa"/>
            <w:vMerge/>
            <w:vAlign w:val="center"/>
          </w:tcPr>
          <w:p w14:paraId="7DEB2053" w14:textId="1FFA4ED9" w:rsidR="004B3013" w:rsidRPr="00516EFB" w:rsidRDefault="004B3013" w:rsidP="004B3013">
            <w:pPr>
              <w:pStyle w:val="BodyTextIndent2"/>
              <w:widowControl w:val="0"/>
              <w:spacing w:after="120" w:line="240" w:lineRule="auto"/>
              <w:ind w:firstLine="0"/>
              <w:jc w:val="center"/>
              <w:rPr>
                <w:rFonts w:ascii="GHEA Grapalat" w:hAnsi="GHEA Grapalat"/>
                <w:color w:val="FF0000"/>
                <w:sz w:val="24"/>
                <w:szCs w:val="24"/>
              </w:rPr>
            </w:pPr>
          </w:p>
        </w:tc>
        <w:tc>
          <w:tcPr>
            <w:tcW w:w="6542" w:type="dxa"/>
          </w:tcPr>
          <w:p w14:paraId="4044153A" w14:textId="57B4C69F" w:rsidR="004B3013" w:rsidRPr="00516EFB" w:rsidRDefault="004B3013" w:rsidP="004B3013">
            <w:pPr>
              <w:pStyle w:val="BodyTextIndent2"/>
              <w:widowControl w:val="0"/>
              <w:spacing w:after="120" w:line="240" w:lineRule="auto"/>
              <w:ind w:firstLine="0"/>
              <w:rPr>
                <w:rFonts w:ascii="GHEA Grapalat" w:hAnsi="GHEA Grapalat"/>
                <w:color w:val="FF0000"/>
                <w:sz w:val="24"/>
                <w:szCs w:val="24"/>
              </w:rPr>
            </w:pPr>
            <w:r w:rsidRPr="0063690E">
              <w:rPr>
                <w:rFonts w:ascii="GHEA Grapalat" w:hAnsi="GHEA Grapalat" w:cs="Calibri"/>
                <w:color w:val="FF0000"/>
              </w:rPr>
              <w:t xml:space="preserve">услуги по ремонту </w:t>
            </w:r>
            <w:r w:rsidRPr="0063690E">
              <w:rPr>
                <w:rFonts w:ascii="GHEA Grapalat" w:hAnsi="GHEA Grapalat" w:cs="Calibri"/>
                <w:color w:val="FF0000"/>
                <w:lang w:val="hy-AM"/>
              </w:rPr>
              <w:t>машин</w:t>
            </w:r>
          </w:p>
        </w:tc>
      </w:tr>
      <w:tr w:rsidR="004B3013" w:rsidRPr="009044F1" w14:paraId="51762430" w14:textId="77777777" w:rsidTr="00C566A0">
        <w:trPr>
          <w:jc w:val="center"/>
        </w:trPr>
        <w:tc>
          <w:tcPr>
            <w:tcW w:w="1216" w:type="dxa"/>
            <w:vAlign w:val="center"/>
          </w:tcPr>
          <w:p w14:paraId="68ED2996" w14:textId="3C5731A2" w:rsidR="004B3013" w:rsidRPr="004B3013" w:rsidRDefault="004B3013" w:rsidP="004B3013">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1476" w:type="dxa"/>
            <w:vMerge/>
            <w:vAlign w:val="center"/>
          </w:tcPr>
          <w:p w14:paraId="6D615C9F" w14:textId="77777777" w:rsidR="004B3013" w:rsidRPr="00516EFB" w:rsidRDefault="004B3013" w:rsidP="004B3013">
            <w:pPr>
              <w:pStyle w:val="BodyTextIndent2"/>
              <w:widowControl w:val="0"/>
              <w:spacing w:after="120" w:line="240" w:lineRule="auto"/>
              <w:ind w:firstLine="0"/>
              <w:jc w:val="center"/>
              <w:rPr>
                <w:rFonts w:ascii="GHEA Grapalat" w:hAnsi="GHEA Grapalat"/>
                <w:color w:val="FF0000"/>
                <w:sz w:val="24"/>
                <w:szCs w:val="24"/>
              </w:rPr>
            </w:pPr>
          </w:p>
        </w:tc>
        <w:tc>
          <w:tcPr>
            <w:tcW w:w="6542" w:type="dxa"/>
          </w:tcPr>
          <w:p w14:paraId="4B2B26A3" w14:textId="4D34B095" w:rsidR="004B3013" w:rsidRPr="00516EFB" w:rsidRDefault="004B3013" w:rsidP="004B3013">
            <w:pPr>
              <w:pStyle w:val="BodyTextIndent2"/>
              <w:widowControl w:val="0"/>
              <w:spacing w:after="120" w:line="240" w:lineRule="auto"/>
              <w:ind w:firstLine="0"/>
              <w:rPr>
                <w:rFonts w:ascii="GHEA Grapalat" w:hAnsi="GHEA Grapalat" w:cs="Calibri"/>
                <w:color w:val="FF0000"/>
              </w:rPr>
            </w:pPr>
            <w:r w:rsidRPr="0063690E">
              <w:rPr>
                <w:rFonts w:ascii="GHEA Grapalat" w:hAnsi="GHEA Grapalat" w:cs="Calibri"/>
                <w:color w:val="FF0000"/>
              </w:rPr>
              <w:t xml:space="preserve">услуги по ремонту </w:t>
            </w:r>
            <w:r w:rsidRPr="0063690E">
              <w:rPr>
                <w:rFonts w:ascii="GHEA Grapalat" w:hAnsi="GHEA Grapalat" w:cs="Calibri"/>
                <w:color w:val="FF0000"/>
                <w:lang w:val="hy-AM"/>
              </w:rPr>
              <w:t>машин</w:t>
            </w:r>
          </w:p>
        </w:tc>
      </w:tr>
      <w:tr w:rsidR="004B3013" w:rsidRPr="009044F1" w14:paraId="3F78F87A" w14:textId="77777777" w:rsidTr="00C566A0">
        <w:trPr>
          <w:jc w:val="center"/>
        </w:trPr>
        <w:tc>
          <w:tcPr>
            <w:tcW w:w="1216" w:type="dxa"/>
            <w:vAlign w:val="center"/>
          </w:tcPr>
          <w:p w14:paraId="076F8232" w14:textId="7817F8C7" w:rsidR="004B3013" w:rsidRPr="004B3013" w:rsidRDefault="004B3013" w:rsidP="004B3013">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1476" w:type="dxa"/>
            <w:vMerge/>
            <w:vAlign w:val="center"/>
          </w:tcPr>
          <w:p w14:paraId="5BE25B4E" w14:textId="77777777" w:rsidR="004B3013" w:rsidRPr="00516EFB" w:rsidRDefault="004B3013" w:rsidP="004B3013">
            <w:pPr>
              <w:pStyle w:val="BodyTextIndent2"/>
              <w:widowControl w:val="0"/>
              <w:spacing w:after="120" w:line="240" w:lineRule="auto"/>
              <w:ind w:firstLine="0"/>
              <w:jc w:val="center"/>
              <w:rPr>
                <w:rFonts w:ascii="GHEA Grapalat" w:hAnsi="GHEA Grapalat"/>
                <w:color w:val="FF0000"/>
                <w:sz w:val="24"/>
                <w:szCs w:val="24"/>
              </w:rPr>
            </w:pPr>
          </w:p>
        </w:tc>
        <w:tc>
          <w:tcPr>
            <w:tcW w:w="6542" w:type="dxa"/>
          </w:tcPr>
          <w:p w14:paraId="15D5A072" w14:textId="79671067" w:rsidR="004B3013" w:rsidRPr="00516EFB" w:rsidRDefault="004B3013" w:rsidP="004B3013">
            <w:pPr>
              <w:pStyle w:val="BodyTextIndent2"/>
              <w:widowControl w:val="0"/>
              <w:spacing w:after="120" w:line="240" w:lineRule="auto"/>
              <w:ind w:firstLine="0"/>
              <w:rPr>
                <w:rFonts w:ascii="GHEA Grapalat" w:hAnsi="GHEA Grapalat" w:cs="Calibri"/>
                <w:color w:val="FF0000"/>
              </w:rPr>
            </w:pPr>
            <w:r w:rsidRPr="0063690E">
              <w:rPr>
                <w:rFonts w:ascii="GHEA Grapalat" w:hAnsi="GHEA Grapalat" w:cs="Calibri"/>
                <w:color w:val="FF0000"/>
              </w:rPr>
              <w:t xml:space="preserve">услуги по ремонту </w:t>
            </w:r>
            <w:r w:rsidRPr="0063690E">
              <w:rPr>
                <w:rFonts w:ascii="GHEA Grapalat" w:hAnsi="GHEA Grapalat" w:cs="Calibri"/>
                <w:color w:val="FF0000"/>
                <w:lang w:val="hy-AM"/>
              </w:rPr>
              <w:t>машин</w:t>
            </w:r>
          </w:p>
        </w:tc>
      </w:tr>
      <w:tr w:rsidR="004B3013" w:rsidRPr="009044F1" w14:paraId="08FA5FD8" w14:textId="77777777" w:rsidTr="00C566A0">
        <w:trPr>
          <w:jc w:val="center"/>
        </w:trPr>
        <w:tc>
          <w:tcPr>
            <w:tcW w:w="1216" w:type="dxa"/>
            <w:vAlign w:val="center"/>
          </w:tcPr>
          <w:p w14:paraId="4BA29B3F" w14:textId="4AAFDDD5" w:rsidR="004B3013" w:rsidRPr="004B3013" w:rsidRDefault="004B3013" w:rsidP="004B3013">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1476" w:type="dxa"/>
            <w:vMerge/>
            <w:vAlign w:val="center"/>
          </w:tcPr>
          <w:p w14:paraId="382AA4BE" w14:textId="77777777" w:rsidR="004B3013" w:rsidRPr="00516EFB" w:rsidRDefault="004B3013" w:rsidP="004B3013">
            <w:pPr>
              <w:pStyle w:val="BodyTextIndent2"/>
              <w:widowControl w:val="0"/>
              <w:spacing w:after="120" w:line="240" w:lineRule="auto"/>
              <w:ind w:firstLine="0"/>
              <w:jc w:val="center"/>
              <w:rPr>
                <w:rFonts w:ascii="GHEA Grapalat" w:hAnsi="GHEA Grapalat"/>
                <w:color w:val="FF0000"/>
                <w:sz w:val="24"/>
                <w:szCs w:val="24"/>
              </w:rPr>
            </w:pPr>
          </w:p>
        </w:tc>
        <w:tc>
          <w:tcPr>
            <w:tcW w:w="6542" w:type="dxa"/>
          </w:tcPr>
          <w:p w14:paraId="56FED33B" w14:textId="01ED3C2D" w:rsidR="004B3013" w:rsidRPr="00516EFB" w:rsidRDefault="004B3013" w:rsidP="004B3013">
            <w:pPr>
              <w:pStyle w:val="BodyTextIndent2"/>
              <w:widowControl w:val="0"/>
              <w:spacing w:after="120" w:line="240" w:lineRule="auto"/>
              <w:ind w:firstLine="0"/>
              <w:rPr>
                <w:rFonts w:ascii="GHEA Grapalat" w:hAnsi="GHEA Grapalat" w:cs="Calibri"/>
                <w:color w:val="FF0000"/>
              </w:rPr>
            </w:pPr>
            <w:r w:rsidRPr="0063690E">
              <w:rPr>
                <w:rFonts w:ascii="GHEA Grapalat" w:hAnsi="GHEA Grapalat" w:cs="Calibri"/>
                <w:color w:val="FF0000"/>
              </w:rPr>
              <w:t xml:space="preserve">услуги по ремонту </w:t>
            </w:r>
            <w:r w:rsidRPr="0063690E">
              <w:rPr>
                <w:rFonts w:ascii="GHEA Grapalat" w:hAnsi="GHEA Grapalat" w:cs="Calibri"/>
                <w:color w:val="FF0000"/>
                <w:lang w:val="hy-AM"/>
              </w:rPr>
              <w:t>машин</w:t>
            </w:r>
          </w:p>
        </w:tc>
      </w:tr>
      <w:tr w:rsidR="004B3013" w:rsidRPr="009044F1" w14:paraId="7650F5CE" w14:textId="77777777" w:rsidTr="00C566A0">
        <w:trPr>
          <w:jc w:val="center"/>
        </w:trPr>
        <w:tc>
          <w:tcPr>
            <w:tcW w:w="1216" w:type="dxa"/>
            <w:vAlign w:val="center"/>
          </w:tcPr>
          <w:p w14:paraId="7B015EFC" w14:textId="57DE11D0" w:rsidR="004B3013" w:rsidRPr="004B3013" w:rsidRDefault="004B3013" w:rsidP="004B3013">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1476" w:type="dxa"/>
            <w:vMerge/>
            <w:vAlign w:val="center"/>
          </w:tcPr>
          <w:p w14:paraId="7EA5D2F8" w14:textId="77777777" w:rsidR="004B3013" w:rsidRPr="00516EFB" w:rsidRDefault="004B3013" w:rsidP="004B3013">
            <w:pPr>
              <w:pStyle w:val="BodyTextIndent2"/>
              <w:widowControl w:val="0"/>
              <w:spacing w:after="120" w:line="240" w:lineRule="auto"/>
              <w:ind w:firstLine="0"/>
              <w:jc w:val="center"/>
              <w:rPr>
                <w:rFonts w:ascii="GHEA Grapalat" w:hAnsi="GHEA Grapalat"/>
                <w:color w:val="FF0000"/>
                <w:sz w:val="24"/>
                <w:szCs w:val="24"/>
              </w:rPr>
            </w:pPr>
          </w:p>
        </w:tc>
        <w:tc>
          <w:tcPr>
            <w:tcW w:w="6542" w:type="dxa"/>
          </w:tcPr>
          <w:p w14:paraId="3A9B63D0" w14:textId="052A4E76" w:rsidR="004B3013" w:rsidRPr="00516EFB" w:rsidRDefault="004B3013" w:rsidP="004B3013">
            <w:pPr>
              <w:pStyle w:val="BodyTextIndent2"/>
              <w:widowControl w:val="0"/>
              <w:spacing w:after="120" w:line="240" w:lineRule="auto"/>
              <w:ind w:firstLine="0"/>
              <w:rPr>
                <w:rFonts w:ascii="GHEA Grapalat" w:hAnsi="GHEA Grapalat" w:cs="Calibri"/>
                <w:color w:val="FF0000"/>
              </w:rPr>
            </w:pPr>
            <w:r w:rsidRPr="0063690E">
              <w:rPr>
                <w:rFonts w:ascii="GHEA Grapalat" w:hAnsi="GHEA Grapalat" w:cs="Calibri"/>
                <w:color w:val="FF0000"/>
              </w:rPr>
              <w:t xml:space="preserve">услуги по ремонту </w:t>
            </w:r>
            <w:r w:rsidRPr="0063690E">
              <w:rPr>
                <w:rFonts w:ascii="GHEA Grapalat" w:hAnsi="GHEA Grapalat" w:cs="Calibri"/>
                <w:color w:val="FF0000"/>
                <w:lang w:val="hy-AM"/>
              </w:rPr>
              <w:t>машин</w:t>
            </w:r>
          </w:p>
        </w:tc>
      </w:tr>
      <w:tr w:rsidR="004B3013" w:rsidRPr="009044F1" w14:paraId="286942CB" w14:textId="77777777" w:rsidTr="00643CA3">
        <w:trPr>
          <w:jc w:val="center"/>
        </w:trPr>
        <w:tc>
          <w:tcPr>
            <w:tcW w:w="1216" w:type="dxa"/>
            <w:vAlign w:val="center"/>
          </w:tcPr>
          <w:p w14:paraId="70C6D51C" w14:textId="7D5E45CE" w:rsidR="004B3013" w:rsidRPr="004B3013" w:rsidRDefault="004B3013" w:rsidP="004B3013">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1476" w:type="dxa"/>
            <w:vAlign w:val="center"/>
          </w:tcPr>
          <w:p w14:paraId="16EA8AA6" w14:textId="1E6E2A85" w:rsidR="004B3013" w:rsidRPr="00516EFB" w:rsidRDefault="004B3013" w:rsidP="004B3013">
            <w:pPr>
              <w:pStyle w:val="BodyTextIndent2"/>
              <w:widowControl w:val="0"/>
              <w:spacing w:after="120" w:line="240" w:lineRule="auto"/>
              <w:ind w:firstLine="0"/>
              <w:jc w:val="center"/>
              <w:rPr>
                <w:rFonts w:ascii="GHEA Grapalat" w:hAnsi="GHEA Grapalat"/>
                <w:color w:val="FF0000"/>
                <w:sz w:val="24"/>
                <w:szCs w:val="24"/>
              </w:rPr>
            </w:pPr>
            <w:r w:rsidRPr="00516EFB">
              <w:rPr>
                <w:rFonts w:ascii="GHEA Grapalat" w:hAnsi="GHEA Grapalat"/>
                <w:color w:val="FF0000"/>
                <w:sz w:val="24"/>
                <w:szCs w:val="24"/>
              </w:rPr>
              <w:t>8 000 000</w:t>
            </w:r>
          </w:p>
        </w:tc>
        <w:tc>
          <w:tcPr>
            <w:tcW w:w="6542" w:type="dxa"/>
            <w:vAlign w:val="center"/>
          </w:tcPr>
          <w:p w14:paraId="3ED5BABA" w14:textId="0361FD46" w:rsidR="004B3013" w:rsidRPr="00516EFB" w:rsidRDefault="004B3013" w:rsidP="004B3013">
            <w:pPr>
              <w:pStyle w:val="BodyTextIndent2"/>
              <w:widowControl w:val="0"/>
              <w:spacing w:after="120" w:line="240" w:lineRule="auto"/>
              <w:ind w:firstLine="0"/>
              <w:rPr>
                <w:rFonts w:ascii="GHEA Grapalat" w:hAnsi="GHEA Grapalat" w:cs="Calibri"/>
                <w:color w:val="FF0000"/>
              </w:rPr>
            </w:pPr>
            <w:r w:rsidRPr="00516EFB">
              <w:rPr>
                <w:rFonts w:ascii="GHEA Grapalat" w:hAnsi="GHEA Grapalat" w:cs="Calibri"/>
                <w:color w:val="FF0000"/>
              </w:rPr>
              <w:t xml:space="preserve">услуги по ремонту </w:t>
            </w:r>
            <w:r w:rsidRPr="00516EFB">
              <w:rPr>
                <w:rFonts w:ascii="GHEA Grapalat" w:hAnsi="GHEA Grapalat" w:cs="Calibri"/>
                <w:color w:val="FF0000"/>
                <w:lang w:val="hy-AM"/>
              </w:rPr>
              <w:t>грузавиков</w:t>
            </w:r>
          </w:p>
        </w:tc>
      </w:tr>
    </w:tbl>
    <w:p w14:paraId="034E5B2D"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68FF6774"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2930CE8B" w14:textId="77777777" w:rsidR="00753E6E" w:rsidRPr="009044F1" w:rsidRDefault="00096865" w:rsidP="00643CA3">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707892" w14:textId="77777777" w:rsidR="00753E6E" w:rsidRPr="009044F1" w:rsidRDefault="00753E6E" w:rsidP="00643CA3">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5CE5D39" w14:textId="77777777" w:rsidR="00753E6E" w:rsidRPr="003240F7" w:rsidRDefault="00753E6E" w:rsidP="00643CA3">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58DB0190" w14:textId="77777777" w:rsidR="00753E6E" w:rsidRPr="009044F1" w:rsidRDefault="00753E6E" w:rsidP="00643CA3">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00E231AD">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64D7D172" w14:textId="77777777" w:rsidR="00753E6E" w:rsidRPr="009044F1" w:rsidRDefault="00753E6E" w:rsidP="00643CA3">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68ADDFA" w14:textId="77777777" w:rsidR="00753E6E" w:rsidRDefault="00753E6E" w:rsidP="00643CA3">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5872984F" w14:textId="77777777" w:rsidR="001F0358" w:rsidRDefault="001F0358" w:rsidP="00643CA3">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3F49FC65" w14:textId="77777777" w:rsidR="001F0358" w:rsidRPr="009044F1" w:rsidRDefault="001F0358" w:rsidP="00643CA3">
      <w:pPr>
        <w:widowControl w:val="0"/>
        <w:tabs>
          <w:tab w:val="left" w:pos="1134"/>
        </w:tabs>
        <w:ind w:firstLine="567"/>
        <w:jc w:val="both"/>
        <w:rPr>
          <w:rFonts w:ascii="GHEA Grapalat" w:hAnsi="GHEA Grapalat"/>
        </w:rPr>
      </w:pPr>
    </w:p>
    <w:p w14:paraId="14648589" w14:textId="77777777" w:rsidR="00990561" w:rsidRDefault="00990561" w:rsidP="00643CA3">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F63A040" w14:textId="77777777" w:rsidR="004004A3" w:rsidRPr="004004A3" w:rsidRDefault="004004A3" w:rsidP="00643C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C079C07" w14:textId="77777777" w:rsidR="004004A3" w:rsidRDefault="004004A3" w:rsidP="00643C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AF99E39" w14:textId="77777777" w:rsidR="004004A3" w:rsidRPr="004004A3" w:rsidRDefault="004004A3" w:rsidP="00643CA3">
      <w:pPr>
        <w:widowControl w:val="0"/>
        <w:tabs>
          <w:tab w:val="left" w:pos="1134"/>
        </w:tabs>
        <w:ind w:left="66"/>
        <w:contextualSpacing/>
        <w:jc w:val="both"/>
        <w:rPr>
          <w:rFonts w:ascii="GHEA Grapalat" w:hAnsi="GHEA Grapalat" w:cs="Sylfaen"/>
        </w:rPr>
      </w:pPr>
    </w:p>
    <w:p w14:paraId="4537B6D7" w14:textId="77777777" w:rsidR="004004A3" w:rsidRPr="004004A3" w:rsidRDefault="004004A3" w:rsidP="00643C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56E308C" w14:textId="77777777" w:rsidR="004004A3" w:rsidRPr="009044F1" w:rsidRDefault="004004A3" w:rsidP="00643CA3">
      <w:pPr>
        <w:widowControl w:val="0"/>
        <w:tabs>
          <w:tab w:val="left" w:pos="1134"/>
        </w:tabs>
        <w:ind w:firstLine="567"/>
        <w:jc w:val="both"/>
        <w:rPr>
          <w:rFonts w:ascii="GHEA Grapalat" w:hAnsi="GHEA Grapalat" w:cs="Sylfaen"/>
        </w:rPr>
      </w:pPr>
    </w:p>
    <w:p w14:paraId="6F49278C" w14:textId="77777777" w:rsidR="00753E6E" w:rsidRPr="009044F1" w:rsidRDefault="00753E6E" w:rsidP="00643CA3">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47F2B01" w14:textId="77777777" w:rsidR="00BA3554" w:rsidRPr="009044F1" w:rsidRDefault="00BA3554" w:rsidP="00643CA3">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DA1BD05" w14:textId="77777777" w:rsidR="00D5674E" w:rsidRPr="009044F1" w:rsidRDefault="009F18D0" w:rsidP="00643CA3">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40DD6C17"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9889131"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736A851"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6E40902"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53A8CE8"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23C91CC"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8B22011" w14:textId="77777777" w:rsidR="00D5674E" w:rsidRPr="008842CE"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48507AA"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E83D648"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C0539B" w14:textId="77777777" w:rsidR="00D5674E" w:rsidRPr="001115E9"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14:paraId="57545E23" w14:textId="77777777" w:rsidR="00D5674E" w:rsidRPr="009044F1" w:rsidRDefault="00D5674E" w:rsidP="00643CA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AAC563B" w14:textId="77777777" w:rsidR="00D5674E" w:rsidRPr="009044F1" w:rsidRDefault="00D5674E" w:rsidP="00643CA3">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2074F665" w14:textId="77777777" w:rsidR="00E67CC4" w:rsidRPr="009044F1" w:rsidRDefault="00096865" w:rsidP="00643CA3">
      <w:pPr>
        <w:widowControl w:val="0"/>
        <w:tabs>
          <w:tab w:val="left" w:pos="1134"/>
        </w:tabs>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421D35D1" w14:textId="77777777" w:rsidR="000A6B75" w:rsidRPr="009044F1" w:rsidRDefault="000A6B75" w:rsidP="00643CA3">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75A66472" w14:textId="77777777" w:rsidR="009E07EE" w:rsidRPr="009044F1" w:rsidRDefault="000A6B75" w:rsidP="00643CA3">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B685B3C" w14:textId="77777777" w:rsidR="000A6B75" w:rsidRPr="009044F1" w:rsidRDefault="000A6B75" w:rsidP="00643CA3">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D80BCFA" w14:textId="77777777" w:rsidR="00FE2CCB" w:rsidRPr="00ED3BA4" w:rsidRDefault="00C366B6" w:rsidP="00643CA3">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0EDE94CC" w14:textId="77777777" w:rsidR="00FE2CCB" w:rsidRPr="009044F1" w:rsidRDefault="00FE2CCB" w:rsidP="00643CA3">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EC1DDED" w14:textId="77777777" w:rsidR="00BD2C67" w:rsidRPr="001115E9" w:rsidRDefault="00BD2C67" w:rsidP="00643CA3">
      <w:pPr>
        <w:widowControl w:val="0"/>
        <w:jc w:val="center"/>
        <w:rPr>
          <w:rFonts w:ascii="GHEA Grapalat" w:hAnsi="GHEA Grapalat"/>
          <w:b/>
        </w:rPr>
      </w:pPr>
    </w:p>
    <w:p w14:paraId="4E6BA849" w14:textId="77777777" w:rsidR="00096865" w:rsidRPr="00BD2C67" w:rsidRDefault="00ED2352" w:rsidP="00643CA3">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323D489" w14:textId="77777777" w:rsidR="00096865" w:rsidRPr="009044F1" w:rsidRDefault="00096865" w:rsidP="00643CA3">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09D4157" w14:textId="48C75D77" w:rsidR="00096865" w:rsidRPr="009044F1" w:rsidRDefault="00096865" w:rsidP="00643CA3">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BE0A1F1" w14:textId="77777777" w:rsidR="00096865" w:rsidRPr="009044F1" w:rsidRDefault="00096865" w:rsidP="00643CA3">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3B14D47" w14:textId="77777777" w:rsidR="00462E00" w:rsidRPr="00204EEA" w:rsidRDefault="00096865" w:rsidP="00643CA3">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w:t>
      </w:r>
      <w:r w:rsidRPr="007D4470">
        <w:rPr>
          <w:rFonts w:ascii="GHEA Grapalat" w:hAnsi="GHEA Grapalat"/>
        </w:rPr>
        <w:lastRenderedPageBreak/>
        <w:t>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3EE7583" w14:textId="77777777" w:rsidR="00096865" w:rsidRDefault="00096865" w:rsidP="00643CA3">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E1ED876" w14:textId="77777777" w:rsidR="002D7D70" w:rsidRPr="000811C1" w:rsidRDefault="002D7D70" w:rsidP="00643CA3">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06317B6" w14:textId="40E3F183" w:rsidR="00096865" w:rsidRPr="009044F1" w:rsidRDefault="00096865" w:rsidP="00643CA3">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649169DF" w14:textId="77777777" w:rsidR="00B051BE" w:rsidRPr="009044F1" w:rsidRDefault="00B051BE" w:rsidP="00B46D58">
      <w:pPr>
        <w:widowControl w:val="0"/>
        <w:spacing w:after="160"/>
        <w:jc w:val="center"/>
        <w:rPr>
          <w:rFonts w:ascii="GHEA Grapalat" w:hAnsi="GHEA Grapalat"/>
          <w:b/>
        </w:rPr>
      </w:pPr>
    </w:p>
    <w:p w14:paraId="3997782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2E9A92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90B9C27"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2D727397"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AC93628" w14:textId="3C37A63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7620CF">
        <w:rPr>
          <w:rFonts w:ascii="GHEA Grapalat" w:hAnsi="GHEA Grapalat"/>
          <w:sz w:val="24"/>
          <w:szCs w:val="24"/>
        </w:rPr>
        <w:t xml:space="preserve">запрос котировок </w:t>
      </w:r>
      <w:r w:rsidRPr="009044F1">
        <w:rPr>
          <w:rFonts w:ascii="GHEA Grapalat" w:hAnsi="GHEA Grapalat"/>
          <w:sz w:val="24"/>
          <w:szCs w:val="24"/>
        </w:rPr>
        <w:t>.</w:t>
      </w:r>
    </w:p>
    <w:p w14:paraId="342F6F41" w14:textId="042A474A"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516EFB" w:rsidRPr="00516EFB">
        <w:rPr>
          <w:rFonts w:ascii="GHEA Grapalat" w:hAnsi="GHEA Grapalat"/>
          <w:sz w:val="24"/>
          <w:szCs w:val="24"/>
        </w:rPr>
        <w:t xml:space="preserve">Заявки на процедуру необходимо представить в комиссию по </w:t>
      </w:r>
      <w:r w:rsidR="00516EFB" w:rsidRPr="00516EFB">
        <w:rPr>
          <w:rFonts w:ascii="GHEA Grapalat" w:hAnsi="GHEA Grapalat"/>
          <w:b/>
          <w:bCs/>
          <w:sz w:val="24"/>
          <w:szCs w:val="24"/>
        </w:rPr>
        <w:t>адресу РА, г. Ереван, Багратуняц 44 не позднее, чем 12:00  часов 7-го дня</w:t>
      </w:r>
      <w:r w:rsidR="00516EFB" w:rsidRPr="00516EFB">
        <w:rPr>
          <w:rFonts w:ascii="GHEA Grapalat" w:hAnsi="GHEA Grapalat"/>
          <w:sz w:val="24"/>
          <w:szCs w:val="24"/>
        </w:rPr>
        <w:t xml:space="preserve"> </w:t>
      </w:r>
      <w:r>
        <w:rPr>
          <w:rFonts w:ascii="GHEA Grapalat" w:hAnsi="GHEA Grapalat"/>
          <w:sz w:val="24"/>
          <w:szCs w:val="24"/>
        </w:rPr>
        <w:t xml:space="preserve">с даты опубликования в бюллетене объявления и приглашения на настоящую процедуру. </w:t>
      </w:r>
    </w:p>
    <w:p w14:paraId="1ACBD879" w14:textId="404D88CD"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w:t>
      </w:r>
      <w:r w:rsidR="004B3013">
        <w:rPr>
          <w:rFonts w:ascii="GHEA Grapalat" w:hAnsi="GHEA Grapalat"/>
          <w:sz w:val="24"/>
          <w:szCs w:val="24"/>
          <w:lang w:val="en-US"/>
        </w:rPr>
        <w:t>С.Арутюнян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w:t>
      </w:r>
      <w:r>
        <w:rPr>
          <w:rFonts w:ascii="GHEA Grapalat" w:hAnsi="GHEA Grapalat"/>
          <w:sz w:val="24"/>
          <w:szCs w:val="24"/>
        </w:rPr>
        <w:lastRenderedPageBreak/>
        <w:t xml:space="preserve">регистрируются, и в течение двух рабочих дней, следующих за днем их получения, возвращаются секретарем. </w:t>
      </w:r>
    </w:p>
    <w:p w14:paraId="3A900032"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1643F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DD97AD8"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5B4A78D9"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530B088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6952176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D57A7E7"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76D0FD37" w14:textId="77777777" w:rsidR="00B67CCD" w:rsidRPr="009044F1" w:rsidRDefault="008E58A2" w:rsidP="00643C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A8F1EF1" w14:textId="2B77E963" w:rsidR="006C3115" w:rsidRPr="00AA7117" w:rsidRDefault="008E58A2" w:rsidP="00643CA3">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p>
    <w:p w14:paraId="6FA2D60B" w14:textId="77777777" w:rsidR="000845F6" w:rsidRPr="009044F1" w:rsidRDefault="00C52EEA" w:rsidP="00643C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4FA63AC" w14:textId="77777777" w:rsidR="000845F6" w:rsidRPr="00D3436F" w:rsidRDefault="0036720C" w:rsidP="00643C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4CEAB1B" w14:textId="77777777" w:rsidR="00721677" w:rsidRDefault="00721677" w:rsidP="00643CA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786FAAF" w14:textId="77777777" w:rsidR="00721677" w:rsidRDefault="00721677" w:rsidP="00643CA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04BD72E" w14:textId="77777777" w:rsidR="00721677" w:rsidRDefault="00721677" w:rsidP="00643CA3">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sz w:val="24"/>
          <w:szCs w:val="24"/>
        </w:rPr>
        <w:lastRenderedPageBreak/>
        <w:t>производятся представившему заявку участнику.</w:t>
      </w:r>
    </w:p>
    <w:p w14:paraId="788ABDC0" w14:textId="77777777" w:rsidR="00721677" w:rsidRPr="00721677" w:rsidRDefault="00721677" w:rsidP="00643CA3">
      <w:pPr>
        <w:pStyle w:val="norm"/>
        <w:widowControl w:val="0"/>
        <w:tabs>
          <w:tab w:val="left" w:pos="1134"/>
        </w:tabs>
        <w:spacing w:line="240" w:lineRule="auto"/>
        <w:ind w:firstLine="567"/>
        <w:rPr>
          <w:rFonts w:ascii="GHEA Grapalat" w:hAnsi="GHEA Grapalat" w:cs="Sylfaen"/>
          <w:sz w:val="24"/>
          <w:szCs w:val="24"/>
        </w:rPr>
      </w:pPr>
    </w:p>
    <w:p w14:paraId="7D9E57DF" w14:textId="77777777" w:rsidR="00A45946" w:rsidRPr="009044F1" w:rsidRDefault="00333B85" w:rsidP="00643CA3">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E9E0E9B" w14:textId="77777777" w:rsidR="00A45946" w:rsidRPr="009044F1" w:rsidRDefault="00C8055A" w:rsidP="00643CA3">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0A32F3E" w14:textId="77777777" w:rsidR="00B95FE0" w:rsidRPr="009044F1" w:rsidRDefault="00C8055A"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1F583CAF" w14:textId="77777777" w:rsidR="00A70A2B" w:rsidRDefault="00940B86" w:rsidP="00643CA3">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71CD347" w14:textId="285BC07E" w:rsidR="00BC1D1C" w:rsidRPr="00516EFB" w:rsidRDefault="00BC1D1C" w:rsidP="00643CA3">
      <w:pPr>
        <w:pStyle w:val="norm"/>
        <w:widowControl w:val="0"/>
        <w:spacing w:line="240" w:lineRule="auto"/>
        <w:ind w:firstLine="567"/>
        <w:contextualSpacing/>
        <w:rPr>
          <w:rFonts w:ascii="GHEA Grapalat" w:hAnsi="GHEA Grapalat"/>
          <w:color w:val="FF0000"/>
          <w:sz w:val="24"/>
          <w:szCs w:val="24"/>
        </w:rPr>
      </w:pPr>
      <w:r w:rsidRPr="00516EFB">
        <w:rPr>
          <w:rFonts w:ascii="GHEA Grapalat" w:hAnsi="GHEA Grapalat"/>
          <w:color w:val="FF0000"/>
          <w:sz w:val="24"/>
          <w:szCs w:val="24"/>
        </w:rPr>
        <w:t>б)</w:t>
      </w:r>
      <w:r w:rsidRPr="00516EFB">
        <w:rPr>
          <w:color w:val="FF0000"/>
        </w:rPr>
        <w:t xml:space="preserve"> </w:t>
      </w:r>
      <w:r w:rsidRPr="00516EFB">
        <w:rPr>
          <w:rFonts w:ascii="GHEA Grapalat" w:hAnsi="GHEA Grapalat"/>
          <w:color w:val="FF0000"/>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516EFB">
        <w:rPr>
          <w:rFonts w:ascii="GHEA Grapalat" w:hAnsi="GHEA Grapalat"/>
          <w:color w:val="FF0000"/>
          <w:sz w:val="24"/>
          <w:szCs w:val="24"/>
          <w:lang w:val="hy-AM"/>
        </w:rPr>
        <w:t xml:space="preserve">, </w:t>
      </w:r>
      <w:r w:rsidRPr="00516EFB">
        <w:rPr>
          <w:rFonts w:ascii="GHEA Grapalat" w:hAnsi="GHEA Grapalat"/>
          <w:color w:val="FF0000"/>
          <w:sz w:val="24"/>
          <w:szCs w:val="24"/>
        </w:rPr>
        <w:t>учитывая, что выплаты за услуги, предоставляемые в рамках заключаемого договора, осуществляются по следующей формуле ВС= ЦУxК</w:t>
      </w:r>
      <w:r w:rsidR="007861DD" w:rsidRPr="00516EFB">
        <w:rPr>
          <w:rFonts w:ascii="GHEA Grapalat" w:hAnsi="GHEA Grapalat"/>
          <w:color w:val="FF0000"/>
          <w:sz w:val="24"/>
          <w:szCs w:val="24"/>
        </w:rPr>
        <w:t>, где:</w:t>
      </w:r>
    </w:p>
    <w:p w14:paraId="47E20C21" w14:textId="77777777" w:rsidR="00BC1D1C" w:rsidRPr="00516EFB" w:rsidRDefault="00BC1D1C" w:rsidP="00643CA3">
      <w:pPr>
        <w:pStyle w:val="norm"/>
        <w:widowControl w:val="0"/>
        <w:spacing w:line="240" w:lineRule="auto"/>
        <w:ind w:firstLine="567"/>
        <w:rPr>
          <w:rFonts w:ascii="GHEA Grapalat" w:hAnsi="GHEA Grapalat"/>
          <w:color w:val="FF0000"/>
          <w:sz w:val="24"/>
          <w:szCs w:val="24"/>
        </w:rPr>
      </w:pPr>
      <w:r w:rsidRPr="00516EFB">
        <w:rPr>
          <w:rFonts w:ascii="GHEA Grapalat" w:hAnsi="GHEA Grapalat"/>
          <w:color w:val="FF0000"/>
          <w:sz w:val="24"/>
          <w:szCs w:val="24"/>
        </w:rPr>
        <w:t>ВС-сумма, выплачиваемая за оказание отдельных видов услуг, установленных договором</w:t>
      </w:r>
      <w:r w:rsidR="00F00004" w:rsidRPr="00516EFB">
        <w:rPr>
          <w:rFonts w:ascii="GHEA Grapalat" w:hAnsi="GHEA Grapalat"/>
          <w:color w:val="FF0000"/>
          <w:sz w:val="24"/>
          <w:szCs w:val="24"/>
        </w:rPr>
        <w:t>,</w:t>
      </w:r>
    </w:p>
    <w:p w14:paraId="45F836D0" w14:textId="77777777" w:rsidR="00BC1D1C" w:rsidRPr="00516EFB" w:rsidRDefault="00BC1D1C" w:rsidP="00643CA3">
      <w:pPr>
        <w:pStyle w:val="norm"/>
        <w:widowControl w:val="0"/>
        <w:spacing w:line="240" w:lineRule="auto"/>
        <w:ind w:firstLine="567"/>
        <w:rPr>
          <w:rFonts w:ascii="GHEA Grapalat" w:hAnsi="GHEA Grapalat"/>
          <w:color w:val="FF0000"/>
          <w:sz w:val="24"/>
          <w:szCs w:val="24"/>
        </w:rPr>
      </w:pPr>
      <w:r w:rsidRPr="00516EFB">
        <w:rPr>
          <w:rFonts w:ascii="GHEA Grapalat" w:hAnsi="GHEA Grapalat"/>
          <w:color w:val="FF0000"/>
          <w:sz w:val="24"/>
          <w:szCs w:val="24"/>
        </w:rPr>
        <w:t xml:space="preserve">ЦУ -итоговая цена, предложенная </w:t>
      </w:r>
      <w:r w:rsidR="0038256B" w:rsidRPr="00516EFB">
        <w:rPr>
          <w:rFonts w:ascii="GHEA Grapalat" w:hAnsi="GHEA Grapalat"/>
          <w:color w:val="FF0000"/>
          <w:sz w:val="24"/>
          <w:szCs w:val="24"/>
        </w:rPr>
        <w:t>ото</w:t>
      </w:r>
      <w:r w:rsidRPr="00516EFB">
        <w:rPr>
          <w:rFonts w:ascii="GHEA Grapalat" w:hAnsi="GHEA Grapalat"/>
          <w:color w:val="FF0000"/>
          <w:sz w:val="24"/>
          <w:szCs w:val="24"/>
        </w:rPr>
        <w:t>бранным участником</w:t>
      </w:r>
      <w:r w:rsidR="00F00004" w:rsidRPr="00516EFB">
        <w:rPr>
          <w:rFonts w:ascii="GHEA Grapalat" w:hAnsi="GHEA Grapalat"/>
          <w:color w:val="FF0000"/>
          <w:sz w:val="24"/>
          <w:szCs w:val="24"/>
        </w:rPr>
        <w:t>,</w:t>
      </w:r>
    </w:p>
    <w:p w14:paraId="5E5BA7D2" w14:textId="77777777" w:rsidR="00BC1D1C" w:rsidRPr="00516EFB" w:rsidRDefault="00BC1D1C" w:rsidP="00643CA3">
      <w:pPr>
        <w:pStyle w:val="norm"/>
        <w:widowControl w:val="0"/>
        <w:spacing w:line="240" w:lineRule="auto"/>
        <w:ind w:firstLine="567"/>
        <w:rPr>
          <w:rFonts w:ascii="GHEA Grapalat" w:hAnsi="GHEA Grapalat"/>
          <w:color w:val="FF0000"/>
          <w:sz w:val="24"/>
          <w:szCs w:val="24"/>
        </w:rPr>
      </w:pPr>
      <w:r w:rsidRPr="00516EFB">
        <w:rPr>
          <w:rFonts w:ascii="GHEA Grapalat" w:hAnsi="GHEA Grapalat"/>
          <w:color w:val="FF0000"/>
          <w:sz w:val="24"/>
          <w:szCs w:val="24"/>
        </w:rPr>
        <w:t>СЦ- совокупность максимальных единиц цен, установленных для оказания услуги</w:t>
      </w:r>
      <w:r w:rsidR="00F00004" w:rsidRPr="00516EFB">
        <w:rPr>
          <w:rFonts w:ascii="GHEA Grapalat" w:hAnsi="GHEA Grapalat"/>
          <w:color w:val="FF0000"/>
          <w:sz w:val="24"/>
          <w:szCs w:val="24"/>
        </w:rPr>
        <w:t>,</w:t>
      </w:r>
    </w:p>
    <w:p w14:paraId="7D421075" w14:textId="77777777" w:rsidR="00BC1D1C" w:rsidRPr="00516EFB" w:rsidRDefault="00BC1D1C" w:rsidP="00643CA3">
      <w:pPr>
        <w:pStyle w:val="norm"/>
        <w:widowControl w:val="0"/>
        <w:spacing w:line="240" w:lineRule="auto"/>
        <w:ind w:firstLine="567"/>
        <w:rPr>
          <w:rFonts w:ascii="GHEA Grapalat" w:hAnsi="GHEA Grapalat"/>
          <w:color w:val="FF0000"/>
          <w:sz w:val="24"/>
          <w:szCs w:val="24"/>
        </w:rPr>
      </w:pPr>
      <w:r w:rsidRPr="00516EFB">
        <w:rPr>
          <w:rFonts w:ascii="GHEA Grapalat" w:hAnsi="GHEA Grapalat"/>
          <w:color w:val="FF0000"/>
          <w:sz w:val="24"/>
          <w:szCs w:val="24"/>
        </w:rPr>
        <w:t>У-цена на максимальную единицу предоставленной услуги</w:t>
      </w:r>
      <w:r w:rsidR="00F00004" w:rsidRPr="00516EFB">
        <w:rPr>
          <w:rFonts w:ascii="GHEA Grapalat" w:hAnsi="GHEA Grapalat"/>
          <w:color w:val="FF0000"/>
          <w:sz w:val="24"/>
          <w:szCs w:val="24"/>
        </w:rPr>
        <w:t>,</w:t>
      </w:r>
    </w:p>
    <w:p w14:paraId="6A7E4B4B" w14:textId="77777777" w:rsidR="00BC1D1C" w:rsidRPr="00516EFB" w:rsidRDefault="00BC1D1C" w:rsidP="00643CA3">
      <w:pPr>
        <w:pStyle w:val="norm"/>
        <w:widowControl w:val="0"/>
        <w:spacing w:line="240" w:lineRule="auto"/>
        <w:ind w:firstLine="567"/>
        <w:rPr>
          <w:rFonts w:ascii="GHEA Grapalat" w:hAnsi="GHEA Grapalat"/>
          <w:color w:val="FF0000"/>
          <w:sz w:val="24"/>
          <w:szCs w:val="24"/>
        </w:rPr>
      </w:pPr>
      <w:r w:rsidRPr="00516EFB">
        <w:rPr>
          <w:rFonts w:ascii="GHEA Grapalat" w:hAnsi="GHEA Grapalat"/>
          <w:color w:val="FF0000"/>
          <w:sz w:val="24"/>
          <w:szCs w:val="24"/>
        </w:rPr>
        <w:t>К-количество предоставленных услуг.</w:t>
      </w:r>
    </w:p>
    <w:p w14:paraId="0A1B6094" w14:textId="77777777" w:rsidR="00B95FE0" w:rsidRPr="009044F1" w:rsidRDefault="00A70A2B" w:rsidP="00643CA3">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5754C98F" w14:textId="77777777" w:rsidR="00B95FE0" w:rsidRPr="008C1A8A" w:rsidRDefault="00B95FE0"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6AC54AD6" w14:textId="77777777" w:rsidR="00B95FE0" w:rsidRPr="009044F1" w:rsidRDefault="00B95FE0"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DD4F66B" w14:textId="77777777" w:rsidR="00A45946" w:rsidRPr="00565078" w:rsidRDefault="00B95FE0" w:rsidP="00643C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5DFE3851" w14:textId="77777777" w:rsidR="00B9778A" w:rsidRPr="00207098" w:rsidRDefault="00B9778A" w:rsidP="00643C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CC36645" w14:textId="77777777" w:rsidR="00A14685" w:rsidRDefault="00A14685" w:rsidP="00643CA3">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376604" w14:textId="77777777" w:rsidR="00147FD7" w:rsidRPr="00936CA6" w:rsidRDefault="00147FD7" w:rsidP="00643CA3">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B519885" w14:textId="77777777" w:rsidR="001115E9" w:rsidRPr="00936CA6" w:rsidRDefault="001115E9" w:rsidP="00643CA3">
      <w:pPr>
        <w:pStyle w:val="norm"/>
        <w:widowControl w:val="0"/>
        <w:tabs>
          <w:tab w:val="left" w:pos="1134"/>
        </w:tabs>
        <w:spacing w:line="240" w:lineRule="auto"/>
        <w:ind w:firstLine="567"/>
        <w:contextualSpacing/>
        <w:rPr>
          <w:rFonts w:ascii="GHEA Grapalat" w:hAnsi="GHEA Grapalat"/>
          <w:sz w:val="24"/>
          <w:szCs w:val="24"/>
        </w:rPr>
      </w:pPr>
    </w:p>
    <w:p w14:paraId="445503E7" w14:textId="77777777" w:rsidR="0048059F" w:rsidRPr="009044F1" w:rsidRDefault="0048059F" w:rsidP="00643CA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C8389BE" w14:textId="77777777" w:rsidR="00580617" w:rsidRDefault="00C8055A" w:rsidP="00643CA3">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2D47E2D1" w14:textId="77777777" w:rsidR="00A45946" w:rsidRPr="009044F1" w:rsidRDefault="00C8055A" w:rsidP="00643C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D52685" w14:textId="77777777" w:rsidR="00096865" w:rsidRPr="009044F1" w:rsidRDefault="00096865" w:rsidP="00643CA3">
      <w:pPr>
        <w:pStyle w:val="BodyTextIndent2"/>
        <w:widowControl w:val="0"/>
        <w:spacing w:line="240" w:lineRule="auto"/>
        <w:ind w:firstLine="567"/>
        <w:rPr>
          <w:rFonts w:ascii="GHEA Grapalat" w:hAnsi="GHEA Grapalat"/>
          <w:sz w:val="24"/>
          <w:szCs w:val="24"/>
        </w:rPr>
      </w:pPr>
    </w:p>
    <w:p w14:paraId="413397CE" w14:textId="77777777" w:rsidR="009D180E" w:rsidRDefault="009D180E" w:rsidP="00643CA3">
      <w:pPr>
        <w:widowControl w:val="0"/>
        <w:ind w:left="567" w:right="565"/>
        <w:jc w:val="center"/>
        <w:rPr>
          <w:rFonts w:ascii="GHEA Grapalat" w:hAnsi="GHEA Grapalat"/>
          <w:b/>
          <w:lang w:val="hy-AM"/>
        </w:rPr>
      </w:pPr>
    </w:p>
    <w:p w14:paraId="73538B5B" w14:textId="77777777" w:rsidR="00416546" w:rsidRDefault="00416546" w:rsidP="00643CA3">
      <w:pPr>
        <w:widowControl w:val="0"/>
        <w:ind w:left="567" w:right="565"/>
        <w:jc w:val="center"/>
        <w:rPr>
          <w:rFonts w:ascii="GHEA Grapalat" w:hAnsi="GHEA Grapalat"/>
          <w:b/>
        </w:rPr>
      </w:pPr>
    </w:p>
    <w:p w14:paraId="671613DF" w14:textId="77777777" w:rsidR="00096865" w:rsidRPr="009044F1" w:rsidRDefault="00220C7C" w:rsidP="00643CA3">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5054EEB" w14:textId="77777777" w:rsidR="00096865" w:rsidRPr="00AA7117" w:rsidRDefault="00220C7C" w:rsidP="00643CA3">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7B15F58" w14:textId="77777777" w:rsidR="00096865" w:rsidRPr="009044F1" w:rsidRDefault="00220C7C" w:rsidP="00643CA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AA381DD" w14:textId="77777777" w:rsidR="00FA0E41" w:rsidRPr="009044F1" w:rsidRDefault="00FA0E41" w:rsidP="00643CA3">
      <w:pPr>
        <w:widowControl w:val="0"/>
        <w:ind w:firstLine="567"/>
        <w:jc w:val="center"/>
        <w:rPr>
          <w:rFonts w:ascii="GHEA Grapalat" w:hAnsi="GHEA Grapalat"/>
          <w:b/>
        </w:rPr>
      </w:pPr>
    </w:p>
    <w:p w14:paraId="7BD66FFA" w14:textId="77777777" w:rsidR="00096865" w:rsidRPr="009044F1" w:rsidRDefault="00E70FC4" w:rsidP="00643CA3">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3EA761E" w14:textId="5292669C" w:rsidR="00A9098A" w:rsidRDefault="00FD2748" w:rsidP="00516EFB">
      <w:pPr>
        <w:pStyle w:val="BodyTextIndent2"/>
        <w:widowControl w:val="0"/>
        <w:tabs>
          <w:tab w:val="left" w:pos="1134"/>
        </w:tabs>
        <w:spacing w:line="240" w:lineRule="auto"/>
        <w:ind w:firstLine="567"/>
        <w:rPr>
          <w:rFonts w:ascii="GHEA Grapalat" w:hAnsi="GHEA Grapalat"/>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516EFB" w:rsidRPr="00516EFB">
        <w:rPr>
          <w:rFonts w:ascii="GHEA Grapalat" w:hAnsi="GHEA Grapalat"/>
          <w:sz w:val="24"/>
          <w:szCs w:val="24"/>
        </w:rPr>
        <w:t xml:space="preserve">Вскрытие заявок произойдет заседании комиссии по </w:t>
      </w:r>
      <w:r w:rsidR="00516EFB" w:rsidRPr="00516EFB">
        <w:rPr>
          <w:rFonts w:ascii="GHEA Grapalat" w:hAnsi="GHEA Grapalat"/>
          <w:b/>
          <w:bCs/>
          <w:sz w:val="24"/>
          <w:szCs w:val="24"/>
        </w:rPr>
        <w:t>вскрытию заявок на 7-օй день в 12:00  со дня опубликования</w:t>
      </w:r>
      <w:r w:rsidR="00516EFB" w:rsidRPr="00516EFB">
        <w:rPr>
          <w:rFonts w:ascii="GHEA Grapalat" w:hAnsi="GHEA Grapalat"/>
          <w:sz w:val="24"/>
          <w:szCs w:val="24"/>
        </w:rPr>
        <w:t xml:space="preserve"> бюллетене объявления и приглашения на настоящую процедуру. </w:t>
      </w:r>
      <w:r w:rsidR="00A9098A" w:rsidRPr="00AD29CE">
        <w:rPr>
          <w:rFonts w:ascii="GHEA Grapalat" w:hAnsi="GHEA Grapalat"/>
        </w:rPr>
        <w:t>На заседании по вскрытию</w:t>
      </w:r>
      <w:r w:rsidR="00A92760" w:rsidRPr="002F5EC6">
        <w:rPr>
          <w:rFonts w:ascii="GHEA Grapalat" w:hAnsi="GHEA Grapalat"/>
        </w:rPr>
        <w:t xml:space="preserve"> и оценке</w:t>
      </w:r>
      <w:r w:rsidR="00A9098A" w:rsidRPr="00AD29CE">
        <w:rPr>
          <w:rFonts w:ascii="GHEA Grapalat" w:hAnsi="GHEA Grapalat"/>
        </w:rPr>
        <w:t xml:space="preserve"> заявок</w:t>
      </w:r>
      <w:r w:rsidR="00A9098A">
        <w:rPr>
          <w:rFonts w:ascii="GHEA Grapalat" w:hAnsi="GHEA Grapalat"/>
        </w:rPr>
        <w:t>:</w:t>
      </w:r>
    </w:p>
    <w:p w14:paraId="64C24D5D" w14:textId="77777777" w:rsidR="00A9098A" w:rsidRDefault="00A9098A" w:rsidP="00643CA3">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D1EDB47" w14:textId="77777777" w:rsidR="00A9098A" w:rsidRDefault="00A9098A" w:rsidP="00643CA3">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3CEFB3F" w14:textId="77777777" w:rsidR="00A9098A" w:rsidRDefault="00A9098A" w:rsidP="00643CA3">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6899286" w14:textId="77777777" w:rsidR="00A9098A" w:rsidRDefault="00A9098A" w:rsidP="00643CA3">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конверте и соответствие их составления установленным приглашением </w:t>
      </w:r>
      <w:r>
        <w:rPr>
          <w:rFonts w:ascii="GHEA Grapalat" w:hAnsi="GHEA Grapalat"/>
        </w:rPr>
        <w:lastRenderedPageBreak/>
        <w:t>реквизитам;</w:t>
      </w:r>
    </w:p>
    <w:p w14:paraId="46C71B96" w14:textId="77777777" w:rsidR="00A9098A" w:rsidRDefault="00A9098A" w:rsidP="00643CA3">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F7A1B76" w14:textId="77777777" w:rsidR="009A796C" w:rsidRPr="009044F1" w:rsidRDefault="00FD2748" w:rsidP="00643CA3">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A7C7321" w14:textId="77777777" w:rsidR="002A665D" w:rsidRPr="002A665D" w:rsidRDefault="00CF34DE" w:rsidP="00643CA3">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3599D18" w14:textId="77777777" w:rsidR="00ED6836" w:rsidRPr="009044F1" w:rsidRDefault="00745561" w:rsidP="00643CA3">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FEC6EF8" w14:textId="77777777" w:rsidR="00B514E8" w:rsidRPr="009044F1" w:rsidRDefault="00FD2748" w:rsidP="00643C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0C6A045A" w14:textId="18C31AAE" w:rsidR="00096865" w:rsidRPr="00516EFB" w:rsidRDefault="00FD2748" w:rsidP="00516EFB">
      <w:pPr>
        <w:pStyle w:val="BodyTextIndent"/>
        <w:widowControl w:val="0"/>
        <w:tabs>
          <w:tab w:val="left" w:pos="1134"/>
        </w:tabs>
        <w:spacing w:line="240" w:lineRule="auto"/>
        <w:ind w:firstLine="567"/>
        <w:rPr>
          <w:rFonts w:ascii="GHEA Grapalat" w:hAnsi="GHEA Grapalat"/>
          <w:b/>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w:t>
      </w:r>
      <w:r w:rsidR="00516EFB" w:rsidRPr="00E27564">
        <w:rPr>
          <w:rFonts w:ascii="GHEA Grapalat" w:hAnsi="GHEA Grapalat"/>
          <w:i w:val="0"/>
          <w:sz w:val="24"/>
          <w:szCs w:val="24"/>
        </w:rPr>
        <w:t xml:space="preserve">Армения </w:t>
      </w:r>
      <w:r w:rsidR="00516EFB" w:rsidRPr="00E27564">
        <w:rPr>
          <w:rFonts w:ascii="GHEA Grapalat" w:hAnsi="GHEA Grapalat"/>
          <w:b/>
          <w:i w:val="0"/>
          <w:sz w:val="24"/>
          <w:szCs w:val="24"/>
        </w:rPr>
        <w:t>по</w:t>
      </w:r>
      <w:r w:rsidR="00516EFB" w:rsidRPr="00E27564">
        <w:rPr>
          <w:rFonts w:ascii="GHEA Grapalat" w:hAnsi="GHEA Grapalat"/>
          <w:i w:val="0"/>
          <w:sz w:val="24"/>
          <w:szCs w:val="24"/>
        </w:rPr>
        <w:t xml:space="preserve"> </w:t>
      </w:r>
      <w:r w:rsidR="00516EFB" w:rsidRPr="00E27564">
        <w:rPr>
          <w:rFonts w:ascii="GHEA Grapalat" w:hAnsi="GHEA Grapalat"/>
          <w:b/>
          <w:i w:val="0"/>
          <w:sz w:val="24"/>
          <w:szCs w:val="24"/>
        </w:rPr>
        <w:t>курсу, установленному Центральным банком Армении на день запрос котировок ия заявок.</w:t>
      </w:r>
    </w:p>
    <w:p w14:paraId="5A35A585" w14:textId="77777777" w:rsidR="009B6D58" w:rsidRPr="00186559" w:rsidRDefault="00FD2748"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71BBB54" w14:textId="77777777" w:rsidR="009B6D58" w:rsidRPr="009044F1" w:rsidRDefault="009B6D58"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5DEE6173" w14:textId="77777777" w:rsidR="009B6D58" w:rsidRPr="009044F1" w:rsidRDefault="009B6D58"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D1D741D" w14:textId="77777777" w:rsidR="009B6D58" w:rsidRPr="00A50C53" w:rsidRDefault="009B6D58"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DFC2F44" w14:textId="77777777" w:rsidR="009B6D58" w:rsidRPr="009044F1" w:rsidRDefault="009B6D58"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EADF60F" w14:textId="77777777" w:rsidR="009B6D58" w:rsidRPr="009044F1" w:rsidRDefault="009B6D58" w:rsidP="00643CA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2C55353" w14:textId="77777777" w:rsidR="00E87147" w:rsidRDefault="00E87147" w:rsidP="00643CA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71A61A2" w14:textId="77777777" w:rsidR="00E87147" w:rsidRPr="009044F1" w:rsidRDefault="00E87147" w:rsidP="00643CA3">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A204C76" w14:textId="77777777" w:rsidR="00AD2081" w:rsidRPr="00A16851" w:rsidRDefault="00A150A9" w:rsidP="00643CA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1421FEB8" w14:textId="77777777" w:rsidR="003B3E74" w:rsidRDefault="006A3C8A" w:rsidP="00643CA3">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735A6FE" w14:textId="77777777" w:rsidR="00EE6564" w:rsidRPr="00AA7117" w:rsidRDefault="00EE6564" w:rsidP="00643CA3">
      <w:pPr>
        <w:pStyle w:val="norm"/>
        <w:widowControl w:val="0"/>
        <w:tabs>
          <w:tab w:val="left" w:pos="1134"/>
        </w:tabs>
        <w:spacing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054496B" w14:textId="77777777" w:rsidR="00C27BA4" w:rsidRDefault="00A150A9" w:rsidP="00643CA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C91847C" w14:textId="77777777" w:rsidR="00E46770" w:rsidRDefault="00A150A9" w:rsidP="00643C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5945121" w14:textId="77777777" w:rsidR="00C70652" w:rsidRDefault="00A150A9" w:rsidP="00643C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5F92EC9" w14:textId="77777777" w:rsidR="00E65F37" w:rsidRPr="009044F1" w:rsidRDefault="00A150A9" w:rsidP="00643C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384C004" w14:textId="77777777" w:rsidR="00A24827" w:rsidRPr="009044F1" w:rsidRDefault="00A24827" w:rsidP="00643C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6C741FA" w14:textId="77777777" w:rsidR="008B73CD" w:rsidRPr="009044F1" w:rsidRDefault="008B73CD" w:rsidP="00643CA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53AFCA5" w14:textId="77777777" w:rsidR="00E64D24" w:rsidRDefault="008769B4" w:rsidP="00643CA3">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w:t>
      </w:r>
      <w:r w:rsidR="00BD06DB" w:rsidRPr="00551FD6">
        <w:rPr>
          <w:rFonts w:ascii="GHEA Grapalat" w:hAnsi="GHEA Grapalat"/>
        </w:rPr>
        <w:lastRenderedPageBreak/>
        <w:t xml:space="preserve">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2FB2434" w14:textId="77777777" w:rsidR="006D55DC" w:rsidRPr="006D55DC" w:rsidRDefault="00392E38" w:rsidP="00643CA3">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7A8A5B3" w14:textId="77777777" w:rsidR="006D55DC" w:rsidRPr="006D55DC" w:rsidRDefault="006D55DC" w:rsidP="00643CA3">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BE99074" w14:textId="77777777" w:rsidR="006D55DC" w:rsidRPr="006D55DC" w:rsidRDefault="006D55DC" w:rsidP="00643CA3">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A579679" w14:textId="77777777" w:rsidR="000C0CD9" w:rsidRDefault="00C61E94" w:rsidP="00643CA3">
      <w:pPr>
        <w:widowControl w:val="0"/>
        <w:tabs>
          <w:tab w:val="left" w:pos="1276"/>
        </w:tabs>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5D345BC0" w14:textId="77777777" w:rsidR="006D55DC" w:rsidRDefault="000C0CD9" w:rsidP="00643CA3">
      <w:pPr>
        <w:widowControl w:val="0"/>
        <w:tabs>
          <w:tab w:val="left" w:pos="1276"/>
        </w:tabs>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lastRenderedPageBreak/>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3CB0ACA4" w14:textId="77777777" w:rsidR="007079C9" w:rsidRPr="00686E1A" w:rsidRDefault="007079C9" w:rsidP="00643CA3">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60DBEBE3" w14:textId="77777777" w:rsidR="00A63D83" w:rsidRPr="009044F1" w:rsidRDefault="00A63D83" w:rsidP="00643CA3">
      <w:pPr>
        <w:widowControl w:val="0"/>
        <w:tabs>
          <w:tab w:val="left" w:pos="1276"/>
        </w:tabs>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FF55B46" w14:textId="77777777" w:rsidR="00A23E7B" w:rsidRDefault="00E64D24" w:rsidP="00643CA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BB7747" w14:textId="77777777" w:rsidR="002B121D" w:rsidRPr="001439BD" w:rsidRDefault="00A150A9" w:rsidP="00643CA3">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CDBB988" w14:textId="77777777" w:rsidR="00BF457D" w:rsidRPr="003E009B" w:rsidRDefault="00BF457D" w:rsidP="00643CA3">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696EF8" w14:textId="77777777" w:rsidR="00BF457D" w:rsidRPr="00AA5BD2" w:rsidRDefault="00BF457D" w:rsidP="00643CA3">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BD314C3" w14:textId="2880787C" w:rsidR="002B103D" w:rsidRPr="000811C1" w:rsidRDefault="00A150A9" w:rsidP="00643C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BD02946" w14:textId="77777777" w:rsidR="00583092" w:rsidRPr="009044F1" w:rsidRDefault="00A150A9" w:rsidP="00643CA3">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3BCC3141" w14:textId="77777777" w:rsidR="00583092" w:rsidRPr="009044F1" w:rsidRDefault="00A150A9" w:rsidP="00643CA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38A67C0" w14:textId="77777777" w:rsidR="00583092" w:rsidRPr="005114D0" w:rsidRDefault="00662165" w:rsidP="00643CA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FBB0220" w14:textId="77777777" w:rsidR="00583092" w:rsidRPr="00374F4A" w:rsidRDefault="00A150A9" w:rsidP="00643C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44D4325" w14:textId="77777777" w:rsidR="00E45ACA" w:rsidRPr="000811C1" w:rsidRDefault="00A150A9" w:rsidP="00643CA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3159AC9" w14:textId="77777777" w:rsidR="00583092" w:rsidRDefault="00A150A9" w:rsidP="00643CA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E001A4" w14:textId="77777777" w:rsidR="00EE5A30" w:rsidRDefault="00EE5A30" w:rsidP="00643CA3">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2ABA45B" w14:textId="77777777" w:rsidR="00EE5A30" w:rsidRPr="00B6749E" w:rsidRDefault="00EE5A30" w:rsidP="00643CA3">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DCCFE3D" w14:textId="77777777" w:rsidR="00EE5A30" w:rsidRDefault="00EE5A30" w:rsidP="00643CA3">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C42596E" w14:textId="77777777" w:rsidR="00EE5A30" w:rsidRPr="00747338" w:rsidRDefault="00EE5A30" w:rsidP="00643CA3">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86DA0AF" w14:textId="77777777" w:rsidR="00EE5A30" w:rsidRPr="009044F1" w:rsidRDefault="00EE5A30" w:rsidP="00643CA3">
      <w:pPr>
        <w:pStyle w:val="BodyTextIndent2"/>
        <w:widowControl w:val="0"/>
        <w:tabs>
          <w:tab w:val="left" w:pos="1276"/>
        </w:tabs>
        <w:spacing w:line="240" w:lineRule="auto"/>
        <w:ind w:firstLine="567"/>
        <w:contextualSpacing/>
        <w:rPr>
          <w:rFonts w:ascii="GHEA Grapalat" w:hAnsi="GHEA Grapalat" w:cs="Sylfaen"/>
          <w:sz w:val="24"/>
          <w:szCs w:val="24"/>
        </w:rPr>
      </w:pPr>
    </w:p>
    <w:p w14:paraId="60BA3D9A" w14:textId="77777777" w:rsidR="000313A6" w:rsidRPr="009044F1" w:rsidRDefault="00AA0AD8" w:rsidP="00643CA3">
      <w:pPr>
        <w:widowControl w:val="0"/>
        <w:jc w:val="center"/>
        <w:rPr>
          <w:rFonts w:ascii="GHEA Grapalat" w:hAnsi="GHEA Grapalat" w:cs="Arial"/>
          <w:b/>
          <w:iCs/>
        </w:rPr>
      </w:pPr>
      <w:r w:rsidRPr="009044F1">
        <w:rPr>
          <w:rFonts w:ascii="GHEA Grapalat" w:hAnsi="GHEA Grapalat"/>
          <w:b/>
        </w:rPr>
        <w:t xml:space="preserve">9. ЗАКЛЮЧЕНИЕ ДОГОВОРА </w:t>
      </w:r>
    </w:p>
    <w:p w14:paraId="63DA2997" w14:textId="77777777" w:rsidR="00096865" w:rsidRPr="009044F1" w:rsidRDefault="00AA0AD8" w:rsidP="00643CA3">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37A6E3B" w14:textId="77777777" w:rsidR="00EB6E54" w:rsidRPr="009044F1" w:rsidRDefault="00AA0AD8" w:rsidP="00643CA3">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AE3A83F" w14:textId="77777777" w:rsidR="00F23A51" w:rsidRPr="009044F1" w:rsidRDefault="00AA0AD8" w:rsidP="00643CA3">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ABA586C" w14:textId="77777777" w:rsidR="00B06EC9" w:rsidRDefault="00AA0AD8" w:rsidP="00643CA3">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79DEF169" w14:textId="77777777" w:rsidR="000313A6" w:rsidRPr="009044F1" w:rsidRDefault="00B06EC9" w:rsidP="00643CA3">
      <w:pPr>
        <w:widowControl w:val="0"/>
        <w:tabs>
          <w:tab w:val="left" w:pos="1134"/>
        </w:tabs>
        <w:ind w:firstLine="567"/>
        <w:jc w:val="both"/>
        <w:rPr>
          <w:rFonts w:ascii="GHEA Grapalat" w:hAnsi="GHEA Grapalat" w:cs="Sylfaen"/>
        </w:rPr>
      </w:pPr>
      <w:r w:rsidRPr="00681C1F">
        <w:rPr>
          <w:rFonts w:ascii="GHEA Grapalat" w:hAnsi="GHEA Grapalat"/>
          <w:color w:val="000000" w:themeColor="text1"/>
        </w:rPr>
        <w:lastRenderedPageBreak/>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8E0429A" w14:textId="77777777" w:rsidR="00D612BC" w:rsidRPr="009044F1" w:rsidRDefault="00AA0AD8" w:rsidP="00643CA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4E67F8B8" w14:textId="77777777" w:rsidR="00096865" w:rsidRPr="00925DE0" w:rsidRDefault="007F245B" w:rsidP="00643CA3">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5BD7E8B" w14:textId="639AF8F3" w:rsidR="007C56B2" w:rsidRDefault="00030D40" w:rsidP="00643CA3">
      <w:pPr>
        <w:widowControl w:val="0"/>
        <w:tabs>
          <w:tab w:val="left" w:pos="1276"/>
        </w:tabs>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p>
    <w:p w14:paraId="51AC49DA" w14:textId="4315A169" w:rsidR="0057550D" w:rsidRPr="008D2394" w:rsidRDefault="00A6609C" w:rsidP="00643CA3">
      <w:pPr>
        <w:widowControl w:val="0"/>
        <w:tabs>
          <w:tab w:val="left" w:pos="1276"/>
        </w:tabs>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EE02C2">
        <w:rPr>
          <w:rFonts w:ascii="GHEA Grapalat" w:hAnsi="GHEA Grapalat"/>
        </w:rPr>
        <w:t>.</w:t>
      </w:r>
      <w:r w:rsidR="001647D2" w:rsidRPr="008D2394">
        <w:rPr>
          <w:rFonts w:ascii="GHEA Grapalat" w:hAnsi="GHEA Grapalat"/>
        </w:rPr>
        <w:t xml:space="preserve"> </w:t>
      </w:r>
    </w:p>
    <w:p w14:paraId="33CD8724" w14:textId="77777777" w:rsidR="00384973" w:rsidRDefault="0085658A" w:rsidP="00643CA3">
      <w:pPr>
        <w:widowControl w:val="0"/>
        <w:tabs>
          <w:tab w:val="left" w:pos="1276"/>
        </w:tabs>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6EC6511C" w14:textId="77777777" w:rsidR="00CD2651" w:rsidRPr="002E6E0C" w:rsidRDefault="00CD2651" w:rsidP="00643CA3">
      <w:pPr>
        <w:widowControl w:val="0"/>
        <w:tabs>
          <w:tab w:val="left" w:pos="1276"/>
        </w:tabs>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492281A1" w14:textId="77777777" w:rsidR="00C74E96" w:rsidRPr="000F2EA6" w:rsidRDefault="00C74E96" w:rsidP="00643CA3">
      <w:pPr>
        <w:widowControl w:val="0"/>
        <w:tabs>
          <w:tab w:val="left" w:pos="1276"/>
        </w:tabs>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BD3CB0A" w14:textId="77777777" w:rsidR="00CD2651" w:rsidRDefault="00CD2651" w:rsidP="00643CA3">
      <w:pPr>
        <w:widowControl w:val="0"/>
        <w:tabs>
          <w:tab w:val="left" w:pos="1276"/>
        </w:tabs>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17211866" w14:textId="77777777" w:rsidR="00055FCF" w:rsidRDefault="00055FCF" w:rsidP="00643CA3">
      <w:pPr>
        <w:rPr>
          <w:rFonts w:ascii="GHEA Grapalat" w:hAnsi="GHEA Grapalat"/>
        </w:rPr>
      </w:pPr>
      <w:r>
        <w:rPr>
          <w:rFonts w:ascii="GHEA Grapalat" w:hAnsi="GHEA Grapalat"/>
        </w:rPr>
        <w:t>--------------------------</w:t>
      </w:r>
    </w:p>
    <w:p w14:paraId="6BB1CBC1" w14:textId="77777777" w:rsidR="00055FCF" w:rsidRPr="009F031B" w:rsidRDefault="00055FCF" w:rsidP="00643CA3">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1EE2AEFD" w14:textId="77777777" w:rsidR="00055FCF" w:rsidRPr="009F031B" w:rsidRDefault="00055FCF" w:rsidP="00643CA3">
      <w:pPr>
        <w:pStyle w:val="FootnoteText"/>
        <w:jc w:val="both"/>
        <w:rPr>
          <w:rFonts w:ascii="GHEA Grapalat" w:hAnsi="GHEA Grapalat"/>
          <w:i/>
        </w:rPr>
      </w:pPr>
      <w:r w:rsidRPr="009F031B">
        <w:rPr>
          <w:rFonts w:ascii="GHEA Grapalat" w:hAnsi="GHEA Grapalat"/>
          <w:i/>
        </w:rPr>
        <w:lastRenderedPageBreak/>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795FEDC2" w14:textId="77777777" w:rsidR="00055FCF" w:rsidRPr="009F031B" w:rsidRDefault="00055FCF" w:rsidP="00643CA3">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031211D" w14:textId="77777777" w:rsidR="00055FCF" w:rsidRPr="009F031B" w:rsidRDefault="00055FCF" w:rsidP="00643CA3">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C14652B" w14:textId="77777777" w:rsidR="00786738" w:rsidRPr="00707948" w:rsidRDefault="00786738" w:rsidP="00643CA3">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657A11F6" w14:textId="77777777" w:rsidR="002406D8" w:rsidRPr="00853D2D" w:rsidRDefault="002406D8" w:rsidP="00643CA3">
      <w:pPr>
        <w:widowControl w:val="0"/>
        <w:tabs>
          <w:tab w:val="left" w:pos="1276"/>
        </w:tabs>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7100793" w14:textId="50C18C67" w:rsidR="00366C4E" w:rsidRPr="00516EFB" w:rsidRDefault="00030D40" w:rsidP="00643CA3">
      <w:pPr>
        <w:widowControl w:val="0"/>
        <w:tabs>
          <w:tab w:val="left" w:pos="1276"/>
        </w:tabs>
        <w:ind w:firstLine="567"/>
        <w:jc w:val="both"/>
        <w:rPr>
          <w:rFonts w:ascii="GHEA Grapalat" w:hAnsi="GHEA Grapalat"/>
          <w:iCs/>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516EFB" w:rsidRPr="00C67FAB">
        <w:rPr>
          <w:rFonts w:ascii="GHEA Grapalat" w:hAnsi="GHEA Grapalat"/>
          <w:i/>
        </w:rPr>
        <w:t xml:space="preserve">в </w:t>
      </w:r>
      <w:r w:rsidR="00516EFB" w:rsidRPr="00516EFB">
        <w:rPr>
          <w:rFonts w:ascii="GHEA Grapalat" w:hAnsi="GHEA Grapalat"/>
          <w:iCs/>
        </w:rPr>
        <w:t>одностороннем порядке утвержденного заявления-в виде неустойки (приложение 5.1) или наличных денег</w:t>
      </w:r>
      <w:r w:rsidR="00516EFB" w:rsidRPr="00516EFB">
        <w:rPr>
          <w:rStyle w:val="FootnoteReference"/>
          <w:rFonts w:ascii="GHEA Grapalat" w:hAnsi="GHEA Grapalat"/>
          <w:iCs/>
        </w:rPr>
        <w:t xml:space="preserve"> </w:t>
      </w:r>
      <w:r w:rsidR="00C019F8" w:rsidRPr="00516EFB">
        <w:rPr>
          <w:rStyle w:val="FootnoteReference"/>
          <w:rFonts w:ascii="GHEA Grapalat" w:hAnsi="GHEA Grapalat"/>
          <w:iCs/>
        </w:rPr>
        <w:footnoteReference w:customMarkFollows="1" w:id="1"/>
        <w:t>12</w:t>
      </w:r>
      <w:r w:rsidR="00375E5E" w:rsidRPr="00516EFB">
        <w:rPr>
          <w:rFonts w:ascii="GHEA Grapalat" w:hAnsi="GHEA Grapalat"/>
          <w:iCs/>
        </w:rPr>
        <w:t>.</w:t>
      </w:r>
    </w:p>
    <w:p w14:paraId="5CFF59E2" w14:textId="77777777" w:rsidR="0011249D" w:rsidRDefault="0058395E" w:rsidP="00643CA3">
      <w:pPr>
        <w:widowControl w:val="0"/>
        <w:tabs>
          <w:tab w:val="left" w:pos="1276"/>
        </w:tabs>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4B2817E1" w14:textId="357C4164" w:rsidR="00E969ED" w:rsidRPr="00DC30CC" w:rsidRDefault="00740EF5" w:rsidP="00643CA3">
      <w:pPr>
        <w:widowControl w:val="0"/>
        <w:tabs>
          <w:tab w:val="left" w:pos="1276"/>
        </w:tabs>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16EFB">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C28F857" w14:textId="77777777" w:rsidR="00F0759D" w:rsidRDefault="00F92A53" w:rsidP="00643CA3">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2ACC0723" w14:textId="77777777" w:rsidR="00D32092" w:rsidRPr="00BC2673" w:rsidRDefault="004A0321" w:rsidP="00643CA3">
      <w:pPr>
        <w:widowControl w:val="0"/>
        <w:tabs>
          <w:tab w:val="left" w:pos="1276"/>
        </w:tabs>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703A81E9" w14:textId="77777777" w:rsidR="008F0732" w:rsidRPr="00625529" w:rsidRDefault="00030D40" w:rsidP="00643CA3">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0F96AA54" w14:textId="77777777" w:rsidR="005162B1" w:rsidRPr="009044F1" w:rsidRDefault="00030D40" w:rsidP="00643CA3">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2111489" w14:textId="77777777" w:rsidR="002807DD" w:rsidRDefault="002807DD" w:rsidP="00643CA3">
      <w:pPr>
        <w:rPr>
          <w:rFonts w:ascii="GHEA Grapalat" w:hAnsi="GHEA Grapalat"/>
          <w:b/>
        </w:rPr>
      </w:pPr>
      <w:r>
        <w:rPr>
          <w:rFonts w:ascii="GHEA Grapalat" w:hAnsi="GHEA Grapalat"/>
          <w:b/>
        </w:rPr>
        <w:t xml:space="preserve">                         </w:t>
      </w:r>
    </w:p>
    <w:p w14:paraId="044D9235" w14:textId="77777777" w:rsidR="0074650E" w:rsidRDefault="0074650E" w:rsidP="00643CA3">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2EEEA4D7" w14:textId="77777777" w:rsidR="00004B08" w:rsidRPr="00F2342B" w:rsidRDefault="003F7E4D" w:rsidP="00643C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4369EAE" w14:textId="77777777" w:rsidR="00004B08" w:rsidRPr="00F2342B" w:rsidRDefault="00004B08" w:rsidP="00643C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0E723322" w14:textId="77777777" w:rsidR="00004B08" w:rsidRPr="00F2342B" w:rsidRDefault="00004B08" w:rsidP="00643CA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E20627D" w14:textId="77777777" w:rsidR="002807DD" w:rsidRDefault="00004B08" w:rsidP="00643CA3">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4B6F25A8" w14:textId="77777777" w:rsidR="00DA751A" w:rsidRDefault="00DA751A" w:rsidP="00643CA3">
      <w:pPr>
        <w:rPr>
          <w:rFonts w:ascii="GHEA Grapalat" w:hAnsi="GHEA Grapalat"/>
          <w:b/>
        </w:rPr>
      </w:pPr>
    </w:p>
    <w:p w14:paraId="02048C7B" w14:textId="77777777" w:rsidR="00096865" w:rsidRDefault="002807DD" w:rsidP="00643CA3">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38DF41F" w14:textId="77777777" w:rsidR="002807DD" w:rsidRPr="009044F1" w:rsidRDefault="002807DD" w:rsidP="00643CA3">
      <w:pPr>
        <w:rPr>
          <w:rFonts w:ascii="GHEA Grapalat" w:hAnsi="GHEA Grapalat" w:cs="Arial"/>
          <w:b/>
        </w:rPr>
      </w:pPr>
    </w:p>
    <w:p w14:paraId="77DB0DE5" w14:textId="77777777" w:rsidR="00096865" w:rsidRPr="009044F1" w:rsidRDefault="00096865" w:rsidP="00643CA3">
      <w:pPr>
        <w:widowControl w:val="0"/>
        <w:tabs>
          <w:tab w:val="left" w:pos="1276"/>
        </w:tabs>
        <w:ind w:firstLine="567"/>
        <w:jc w:val="both"/>
        <w:rPr>
          <w:rFonts w:ascii="GHEA Grapalat" w:hAnsi="GHEA Grapalat" w:cs="Sylfaen"/>
        </w:rPr>
      </w:pPr>
      <w:r w:rsidRPr="009044F1">
        <w:rPr>
          <w:rFonts w:ascii="GHEA Grapalat" w:hAnsi="GHEA Grapalat"/>
        </w:rPr>
        <w:lastRenderedPageBreak/>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9B109B6" w14:textId="77777777" w:rsidR="00096865" w:rsidRPr="009044F1" w:rsidRDefault="00096865" w:rsidP="00643CA3">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7CE5BAB" w14:textId="77777777" w:rsidR="00096865" w:rsidRPr="009044F1" w:rsidRDefault="00096865" w:rsidP="00643CA3">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2"/>
        <w:t>13</w:t>
      </w:r>
      <w:r w:rsidRPr="009044F1">
        <w:rPr>
          <w:rFonts w:ascii="GHEA Grapalat" w:hAnsi="GHEA Grapalat"/>
        </w:rPr>
        <w:t>.</w:t>
      </w:r>
    </w:p>
    <w:p w14:paraId="129F6CB7" w14:textId="77777777" w:rsidR="00096865" w:rsidRPr="009044F1" w:rsidRDefault="00096865" w:rsidP="00643CA3">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91A67CC" w14:textId="77777777" w:rsidR="00096865" w:rsidRPr="00D3436F" w:rsidRDefault="00096865" w:rsidP="00643CA3">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50CC33E" w14:textId="77777777" w:rsidR="00CA1C11" w:rsidRPr="009044F1" w:rsidRDefault="00731D26" w:rsidP="00643CA3">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5AAFBF6" w14:textId="77777777" w:rsidR="00096865" w:rsidRPr="009044F1" w:rsidRDefault="008D5016" w:rsidP="00643CA3">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B90EF6C" w14:textId="77777777" w:rsidR="00167353" w:rsidRPr="00216702" w:rsidRDefault="00167353" w:rsidP="00643CA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23DE105" w14:textId="77777777" w:rsidR="00167353" w:rsidRDefault="00167353" w:rsidP="00643CA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AEE4E1E" w14:textId="77777777" w:rsidR="00167353" w:rsidRDefault="00167353" w:rsidP="00643CA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3378B72" w14:textId="77777777" w:rsidR="00167353" w:rsidRDefault="00167353" w:rsidP="00643CA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4ED773F" w14:textId="77777777" w:rsidR="00167353" w:rsidRPr="00996C18" w:rsidRDefault="00167353" w:rsidP="00643CA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50475D8" w14:textId="77777777" w:rsidR="00167353" w:rsidRPr="00570BBD" w:rsidRDefault="00167353" w:rsidP="00643CA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w:t>
      </w:r>
      <w:r w:rsidRPr="00570BBD">
        <w:rPr>
          <w:rFonts w:ascii="GHEA Grapalat" w:hAnsi="GHEA Grapalat"/>
        </w:rPr>
        <w:lastRenderedPageBreak/>
        <w:t>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7299DA8" w14:textId="77777777" w:rsidR="00167353" w:rsidRPr="00570BBD" w:rsidRDefault="00167353" w:rsidP="00643CA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2922D18" w14:textId="77777777" w:rsidR="00167353" w:rsidRPr="00570BBD" w:rsidRDefault="00167353" w:rsidP="00643CA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CD8BD3E" w14:textId="77777777" w:rsidR="00167353" w:rsidRPr="00570BBD" w:rsidRDefault="00167353" w:rsidP="00643CA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1E0F753" w14:textId="77777777" w:rsidR="00167353" w:rsidRPr="00570BBD" w:rsidRDefault="00167353" w:rsidP="00643CA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E7CF21C" w14:textId="77777777" w:rsidR="00167353" w:rsidRDefault="00167353" w:rsidP="00643CA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A60F689" w14:textId="77777777" w:rsidR="00167353" w:rsidRPr="00570BBD" w:rsidRDefault="00167353" w:rsidP="00643CA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4DEC1DB" w14:textId="77777777" w:rsidR="00167353" w:rsidRPr="00570BBD" w:rsidRDefault="00167353" w:rsidP="00643CA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0BFD177" w14:textId="77777777" w:rsidR="00167353" w:rsidRPr="00570BBD" w:rsidRDefault="00167353" w:rsidP="00643CA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9D39313" w14:textId="77777777" w:rsidR="00167353" w:rsidRDefault="00167353" w:rsidP="00643CA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4BE3FBA" w14:textId="77777777" w:rsidR="00167353" w:rsidRPr="00570BBD" w:rsidRDefault="00167353" w:rsidP="00643CA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19FBE21" w14:textId="77777777" w:rsidR="00167353" w:rsidRPr="00570BBD" w:rsidRDefault="00167353" w:rsidP="00643CA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84DBFB2" w14:textId="77777777" w:rsidR="00167353" w:rsidRPr="00570BBD" w:rsidRDefault="00167353" w:rsidP="00643CA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9BFE2FC" w14:textId="77777777" w:rsidR="00167353" w:rsidRPr="00570BBD" w:rsidRDefault="00167353" w:rsidP="00643CA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w:t>
      </w:r>
      <w:r w:rsidRPr="00570BBD">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6173B6C9" w14:textId="77777777" w:rsidR="00167353" w:rsidRPr="00570BBD" w:rsidRDefault="00167353" w:rsidP="00643CA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F3823AC" w14:textId="77777777" w:rsidR="00167353" w:rsidRPr="00570BBD" w:rsidRDefault="00167353" w:rsidP="00643CA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7BD517B" w14:textId="77777777" w:rsidR="00167353" w:rsidRPr="00570BBD" w:rsidRDefault="00167353" w:rsidP="00643CA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4EBA6E9" w14:textId="77777777" w:rsidR="00167353" w:rsidRPr="00570BBD" w:rsidRDefault="00167353" w:rsidP="00643CA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F6F2091" w14:textId="77777777" w:rsidR="00167353" w:rsidRPr="00570BBD" w:rsidRDefault="00167353" w:rsidP="00643CA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5415869" w14:textId="77777777" w:rsidR="00167353" w:rsidRPr="00570BBD" w:rsidRDefault="00167353" w:rsidP="00643CA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6E95FD5" w14:textId="77777777" w:rsidR="00167353" w:rsidRPr="009044F1" w:rsidRDefault="00167353" w:rsidP="00643CA3">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20E1DE2" w14:textId="77777777" w:rsidR="00167353" w:rsidRPr="009044F1" w:rsidRDefault="00167353" w:rsidP="00643CA3">
      <w:pPr>
        <w:widowControl w:val="0"/>
        <w:jc w:val="both"/>
        <w:rPr>
          <w:rFonts w:ascii="GHEA Grapalat" w:hAnsi="GHEA Grapalat" w:cs="Sylfaen"/>
          <w:b/>
        </w:rPr>
      </w:pPr>
    </w:p>
    <w:p w14:paraId="329D4716" w14:textId="77777777" w:rsidR="004373E3" w:rsidRDefault="004373E3" w:rsidP="00643CA3">
      <w:pPr>
        <w:rPr>
          <w:rFonts w:ascii="GHEA Grapalat" w:hAnsi="GHEA Grapalat"/>
          <w:b/>
        </w:rPr>
      </w:pPr>
    </w:p>
    <w:p w14:paraId="56BCE49E" w14:textId="77777777" w:rsidR="00503980" w:rsidRDefault="00503980" w:rsidP="00643CA3">
      <w:pPr>
        <w:rPr>
          <w:rFonts w:ascii="GHEA Grapalat" w:hAnsi="GHEA Grapalat"/>
          <w:b/>
        </w:rPr>
      </w:pPr>
      <w:r>
        <w:rPr>
          <w:rFonts w:ascii="GHEA Grapalat" w:hAnsi="GHEA Grapalat"/>
          <w:b/>
        </w:rPr>
        <w:br w:type="page"/>
      </w:r>
    </w:p>
    <w:p w14:paraId="279B622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5FC46B7" w14:textId="140EAE13"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620CF">
        <w:rPr>
          <w:rFonts w:ascii="GHEA Grapalat" w:hAnsi="GHEA Grapalat"/>
          <w:b/>
        </w:rPr>
        <w:t>ЗАПРОС КАТИРОВОК</w:t>
      </w:r>
    </w:p>
    <w:p w14:paraId="3A317E72" w14:textId="77777777" w:rsidR="00096865" w:rsidRPr="009044F1" w:rsidRDefault="00096865" w:rsidP="00B46D58">
      <w:pPr>
        <w:widowControl w:val="0"/>
        <w:spacing w:after="160"/>
        <w:jc w:val="center"/>
        <w:rPr>
          <w:rFonts w:ascii="GHEA Grapalat" w:hAnsi="GHEA Grapalat"/>
        </w:rPr>
      </w:pPr>
    </w:p>
    <w:p w14:paraId="17CCBC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46643D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2468F6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7F8A155"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8523331" w14:textId="77777777" w:rsidR="00140A36" w:rsidRDefault="00140A36" w:rsidP="00B46D58">
      <w:pPr>
        <w:widowControl w:val="0"/>
        <w:spacing w:after="160"/>
        <w:jc w:val="center"/>
        <w:rPr>
          <w:rFonts w:ascii="GHEA Grapalat" w:hAnsi="GHEA Grapalat"/>
          <w:b/>
        </w:rPr>
      </w:pPr>
    </w:p>
    <w:p w14:paraId="1482AC3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41512B7"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677BEFCA"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18AAF539"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18E4134"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9685C4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3"/>
        <w:t>14</w:t>
      </w:r>
    </w:p>
    <w:p w14:paraId="33A806E6"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4"/>
        <w:t>15</w:t>
      </w:r>
    </w:p>
    <w:p w14:paraId="501D84F0"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9044F1">
        <w:rPr>
          <w:rFonts w:ascii="GHEA Grapalat" w:hAnsi="GHEA Grapalat"/>
        </w:rPr>
        <w:lastRenderedPageBreak/>
        <w:t>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781CDCC" w14:textId="77777777" w:rsidR="00E52441" w:rsidRPr="00925DE0" w:rsidRDefault="00E52441" w:rsidP="00E24455">
      <w:pPr>
        <w:widowControl w:val="0"/>
        <w:spacing w:after="160" w:line="360" w:lineRule="auto"/>
        <w:jc w:val="center"/>
        <w:rPr>
          <w:rFonts w:ascii="GHEA Grapalat" w:hAnsi="GHEA Grapalat"/>
          <w:b/>
        </w:rPr>
      </w:pPr>
    </w:p>
    <w:p w14:paraId="69C0C01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295CF94"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68493475" w14:textId="39CA61D0"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6466BC">
        <w:rPr>
          <w:rFonts w:ascii="GHEA Grapalat" w:hAnsi="GHEA Grapalat"/>
          <w:lang w:val="en-US"/>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B6E6895"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5AF148A"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8B3C801"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40C87FC"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2FC99C2D"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47924B7"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6826D6E"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4ACCC7C"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42D7B61" w14:textId="77777777" w:rsidR="009C1687" w:rsidRDefault="009C1687">
      <w:pPr>
        <w:rPr>
          <w:rFonts w:ascii="GHEA Grapalat" w:hAnsi="GHEA Grapalat"/>
          <w:b/>
        </w:rPr>
      </w:pPr>
    </w:p>
    <w:p w14:paraId="2FE2F2E9" w14:textId="77777777" w:rsidR="00107A05" w:rsidRDefault="00107A05">
      <w:pPr>
        <w:rPr>
          <w:rFonts w:ascii="GHEA Grapalat" w:hAnsi="GHEA Grapalat"/>
          <w:b/>
        </w:rPr>
      </w:pPr>
      <w:r>
        <w:rPr>
          <w:rFonts w:ascii="GHEA Grapalat" w:hAnsi="GHEA Grapalat"/>
          <w:b/>
        </w:rPr>
        <w:br w:type="page"/>
      </w:r>
    </w:p>
    <w:p w14:paraId="308D90BD"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1F67010" w14:textId="1F753DAB"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620CF">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377FB">
        <w:rPr>
          <w:rFonts w:ascii="GHEA Grapalat" w:hAnsi="GHEA Grapalat"/>
          <w:sz w:val="24"/>
          <w:szCs w:val="24"/>
        </w:rPr>
        <w:t>“</w:t>
      </w:r>
      <w:r w:rsidR="00EC7B96">
        <w:rPr>
          <w:rFonts w:ascii="GHEA Grapalat" w:hAnsi="GHEA Grapalat"/>
          <w:sz w:val="24"/>
          <w:szCs w:val="24"/>
        </w:rPr>
        <w:t>EET-GHTsDzB-26/06</w:t>
      </w:r>
      <w:r w:rsidR="00F377FB">
        <w:rPr>
          <w:rFonts w:ascii="GHEA Grapalat" w:hAnsi="GHEA Grapalat"/>
          <w:sz w:val="24"/>
          <w:szCs w:val="24"/>
        </w:rPr>
        <w:t>»</w:t>
      </w:r>
    </w:p>
    <w:p w14:paraId="7C1E2385" w14:textId="77777777" w:rsidR="00D87B1D" w:rsidRPr="00374F4A" w:rsidRDefault="00D87B1D" w:rsidP="00B46D58">
      <w:pPr>
        <w:widowControl w:val="0"/>
        <w:spacing w:after="120"/>
        <w:jc w:val="center"/>
        <w:rPr>
          <w:rFonts w:ascii="GHEA Grapalat" w:hAnsi="GHEA Grapalat" w:cs="Sylfaen"/>
          <w:b/>
        </w:rPr>
      </w:pPr>
    </w:p>
    <w:p w14:paraId="2B45A871"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A5BCC19" w14:textId="23DAD0E9"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377FB">
        <w:rPr>
          <w:rFonts w:ascii="GHEA Grapalat" w:hAnsi="GHEA Grapalat"/>
          <w:color w:val="auto"/>
          <w:sz w:val="24"/>
          <w:szCs w:val="24"/>
        </w:rPr>
        <w:t>запроса котировок</w:t>
      </w:r>
      <w:r w:rsidR="00AA7117" w:rsidRPr="00374F4A">
        <w:rPr>
          <w:rFonts w:ascii="GHEA Grapalat" w:hAnsi="GHEA Grapalat"/>
          <w:color w:val="auto"/>
          <w:sz w:val="24"/>
          <w:szCs w:val="24"/>
        </w:rPr>
        <w:t xml:space="preserve"> </w:t>
      </w:r>
    </w:p>
    <w:p w14:paraId="1EB194C7" w14:textId="77777777" w:rsidR="00B2572B" w:rsidRPr="00374F4A" w:rsidRDefault="00B2572B" w:rsidP="00B46D58">
      <w:pPr>
        <w:widowControl w:val="0"/>
        <w:spacing w:after="120"/>
        <w:jc w:val="center"/>
        <w:rPr>
          <w:rFonts w:ascii="GHEA Grapalat" w:hAnsi="GHEA Grapalat"/>
        </w:rPr>
      </w:pPr>
    </w:p>
    <w:p w14:paraId="1DA56AE4"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E026313"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C9FBD38"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72B0E2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9CA8492" w14:textId="6FD62474"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w:t>
      </w:r>
      <w:r w:rsidRPr="005437F6">
        <w:rPr>
          <w:rFonts w:ascii="GHEA Grapalat" w:hAnsi="GHEA Grapalat"/>
        </w:rPr>
        <w:t>под кодом</w:t>
      </w:r>
      <w:r w:rsidRPr="00BD0FD1">
        <w:rPr>
          <w:rFonts w:ascii="GHEA Grapalat" w:hAnsi="GHEA Grapalat"/>
        </w:rPr>
        <w:t xml:space="preserve"> </w:t>
      </w:r>
      <w:r w:rsidR="00F377FB" w:rsidRPr="00F377FB">
        <w:rPr>
          <w:rFonts w:ascii="GHEA Grapalat" w:hAnsi="GHEA Grapalat"/>
        </w:rPr>
        <w:t>«</w:t>
      </w:r>
      <w:r w:rsidR="00EC7B96">
        <w:rPr>
          <w:rFonts w:ascii="GHEA Grapalat" w:hAnsi="GHEA Grapalat"/>
        </w:rPr>
        <w:t>EET-GHTsDzB-26/06</w:t>
      </w:r>
      <w:r w:rsidR="00F377FB" w:rsidRPr="00F377FB">
        <w:rPr>
          <w:rFonts w:ascii="GHEA Grapalat" w:hAnsi="GHEA Grapalat"/>
        </w:rPr>
        <w:t>»</w:t>
      </w:r>
    </w:p>
    <w:p w14:paraId="494CBACB"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FA6CAD9" w14:textId="046FACA2" w:rsidR="00374F4A" w:rsidRPr="00DA5EA0" w:rsidRDefault="00643CA3"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5CC0BD26"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9253E3B"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4D15F0F"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F38A56D"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2F44C7" w14:textId="77777777" w:rsidR="000612B9" w:rsidRDefault="000612B9" w:rsidP="00B46D58">
      <w:pPr>
        <w:jc w:val="both"/>
        <w:rPr>
          <w:rFonts w:ascii="GHEA Grapalat" w:hAnsi="GHEA Grapalat"/>
        </w:rPr>
      </w:pPr>
    </w:p>
    <w:p w14:paraId="1F6E5BA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7BE51C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B545022" w14:textId="77777777" w:rsidR="000612B9" w:rsidRDefault="000612B9" w:rsidP="00B46D58">
      <w:pPr>
        <w:jc w:val="both"/>
        <w:rPr>
          <w:rFonts w:ascii="GHEA Grapalat" w:hAnsi="GHEA Grapalat"/>
        </w:rPr>
      </w:pPr>
    </w:p>
    <w:p w14:paraId="3C92E01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9ABFE50"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6483E19" w14:textId="77777777" w:rsidR="00B138F3" w:rsidRDefault="00B138F3" w:rsidP="00B46D58">
      <w:pPr>
        <w:jc w:val="both"/>
        <w:rPr>
          <w:rFonts w:ascii="GHEA Grapalat" w:hAnsi="GHEA Grapalat"/>
        </w:rPr>
      </w:pPr>
    </w:p>
    <w:p w14:paraId="1C83024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8FC06CE"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79E0DF0" w14:textId="77777777" w:rsidR="00B138F3" w:rsidRDefault="00B138F3" w:rsidP="00F96993">
      <w:pPr>
        <w:jc w:val="both"/>
        <w:rPr>
          <w:rFonts w:ascii="GHEA Grapalat" w:hAnsi="GHEA Grapalat"/>
        </w:rPr>
      </w:pPr>
    </w:p>
    <w:p w14:paraId="758988C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850226A"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5450F4D" w14:textId="77777777" w:rsidR="00B16483" w:rsidRDefault="00B16483" w:rsidP="00F96993">
      <w:pPr>
        <w:jc w:val="both"/>
        <w:rPr>
          <w:rFonts w:ascii="GHEA Grapalat" w:hAnsi="GHEA Grapalat"/>
          <w:sz w:val="18"/>
          <w:szCs w:val="18"/>
        </w:rPr>
      </w:pPr>
    </w:p>
    <w:p w14:paraId="7568F228"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61EEC0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7B51C05A" w14:textId="77777777" w:rsidR="00B16483" w:rsidRPr="00D3436F" w:rsidRDefault="00B16483" w:rsidP="00B16483">
      <w:pPr>
        <w:tabs>
          <w:tab w:val="left" w:pos="7371"/>
        </w:tabs>
        <w:spacing w:after="160"/>
        <w:ind w:left="3544" w:firstLine="3"/>
        <w:jc w:val="both"/>
        <w:rPr>
          <w:rFonts w:ascii="GHEA Grapalat" w:hAnsi="GHEA Grapalat"/>
          <w:sz w:val="16"/>
        </w:rPr>
      </w:pPr>
    </w:p>
    <w:p w14:paraId="0A4D278C" w14:textId="77777777" w:rsidR="00B0401C" w:rsidRDefault="00B0401C" w:rsidP="00B46D58">
      <w:pPr>
        <w:widowControl w:val="0"/>
        <w:jc w:val="both"/>
        <w:rPr>
          <w:rFonts w:ascii="GHEA Grapalat" w:hAnsi="GHEA Grapalat"/>
        </w:rPr>
      </w:pPr>
    </w:p>
    <w:p w14:paraId="4CF2DA3C" w14:textId="77777777" w:rsidR="00B0401C" w:rsidRDefault="00B0401C" w:rsidP="00B46D58">
      <w:pPr>
        <w:widowControl w:val="0"/>
        <w:jc w:val="both"/>
        <w:rPr>
          <w:rFonts w:ascii="GHEA Grapalat" w:hAnsi="GHEA Grapalat"/>
        </w:rPr>
      </w:pPr>
    </w:p>
    <w:p w14:paraId="1BAB085D" w14:textId="77777777" w:rsidR="00B0401C" w:rsidRDefault="00B0401C" w:rsidP="00B46D58">
      <w:pPr>
        <w:widowControl w:val="0"/>
        <w:jc w:val="both"/>
        <w:rPr>
          <w:rFonts w:ascii="GHEA Grapalat" w:hAnsi="GHEA Grapalat"/>
        </w:rPr>
      </w:pPr>
    </w:p>
    <w:p w14:paraId="0B6CA617" w14:textId="77777777" w:rsidR="00B0401C" w:rsidRDefault="00B0401C" w:rsidP="00B46D58">
      <w:pPr>
        <w:widowControl w:val="0"/>
        <w:jc w:val="both"/>
        <w:rPr>
          <w:rFonts w:ascii="GHEA Grapalat" w:hAnsi="GHEA Grapalat"/>
        </w:rPr>
      </w:pPr>
    </w:p>
    <w:p w14:paraId="622C6CB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D537056"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509747F" w14:textId="77777777" w:rsidR="00D87B1D" w:rsidRDefault="00D87B1D" w:rsidP="00B46D58">
      <w:pPr>
        <w:widowControl w:val="0"/>
        <w:spacing w:after="120"/>
        <w:ind w:left="2835"/>
        <w:jc w:val="both"/>
        <w:rPr>
          <w:rFonts w:ascii="GHEA Grapalat" w:hAnsi="GHEA Grapalat"/>
          <w:sz w:val="16"/>
        </w:rPr>
      </w:pPr>
    </w:p>
    <w:p w14:paraId="36C72380"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10A9A68A"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5766C915" w14:textId="77777777" w:rsidR="00833D4F" w:rsidRPr="001E7AA5" w:rsidRDefault="00833D4F" w:rsidP="00833D4F">
      <w:pPr>
        <w:rPr>
          <w:rFonts w:ascii="GHEA Grapalat" w:hAnsi="GHEA Grapalat"/>
          <w:i/>
          <w:sz w:val="16"/>
          <w:vertAlign w:val="superscript"/>
          <w:lang w:val="es-ES"/>
        </w:rPr>
      </w:pPr>
    </w:p>
    <w:p w14:paraId="1D3D1960" w14:textId="3A0CEF3C"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7620CF">
        <w:rPr>
          <w:rFonts w:ascii="GHEA Grapalat" w:hAnsi="GHEA Grapalat"/>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F377FB" w:rsidRPr="00F377FB">
        <w:rPr>
          <w:rFonts w:ascii="GHEA Grapalat" w:hAnsi="GHEA Grapalat"/>
        </w:rPr>
        <w:t>«</w:t>
      </w:r>
      <w:r w:rsidR="00EC7B96">
        <w:rPr>
          <w:rFonts w:ascii="GHEA Grapalat" w:hAnsi="GHEA Grapalat"/>
        </w:rPr>
        <w:t>EET-GHTsDzB-26/06</w:t>
      </w:r>
      <w:r w:rsidR="00F377FB" w:rsidRPr="00F377FB">
        <w:rPr>
          <w:rFonts w:ascii="GHEA Grapalat" w:hAnsi="GHEA Grapalat"/>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4C033D2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334F0E97"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7AEF7A83" w14:textId="21F21CE1"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F377FB">
        <w:rPr>
          <w:rFonts w:ascii="GHEA Grapalat" w:hAnsi="GHEA Grapalat"/>
        </w:rPr>
        <w:t>запроса котировок</w:t>
      </w:r>
      <w:r w:rsidR="00305944" w:rsidRPr="006F3CBD">
        <w:rPr>
          <w:rFonts w:ascii="GHEA Grapalat" w:hAnsi="GHEA Grapalat"/>
        </w:rPr>
        <w:t xml:space="preserve"> </w:t>
      </w:r>
      <w:r w:rsidR="006B3E56" w:rsidRPr="006F3CBD">
        <w:rPr>
          <w:rFonts w:ascii="GHEA Grapalat" w:hAnsi="GHEA Grapalat"/>
        </w:rPr>
        <w:t xml:space="preserve">под кодом </w:t>
      </w:r>
      <w:r w:rsidR="00F377FB" w:rsidRPr="00F377FB">
        <w:rPr>
          <w:rFonts w:ascii="GHEA Grapalat" w:hAnsi="GHEA Grapalat"/>
        </w:rPr>
        <w:t>«</w:t>
      </w:r>
      <w:r w:rsidR="00EC7B96">
        <w:rPr>
          <w:rFonts w:ascii="GHEA Grapalat" w:hAnsi="GHEA Grapalat"/>
        </w:rPr>
        <w:t>EET-GHTsDzB-26/06</w:t>
      </w:r>
      <w:r w:rsidR="00F377FB" w:rsidRPr="00F377FB">
        <w:rPr>
          <w:rFonts w:ascii="GHEA Grapalat" w:hAnsi="GHEA Grapalat"/>
        </w:rPr>
        <w:t>»</w:t>
      </w:r>
    </w:p>
    <w:p w14:paraId="503BF49E"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27242326" w14:textId="047CB745"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620CF">
        <w:rPr>
          <w:rFonts w:ascii="GHEA Grapalat" w:hAnsi="GHEA Grapalat"/>
        </w:rPr>
        <w:t xml:space="preserve">запрос котировок </w:t>
      </w:r>
      <w:r>
        <w:rPr>
          <w:rFonts w:ascii="GHEA Grapalat" w:hAnsi="GHEA Grapalat"/>
        </w:rPr>
        <w:t xml:space="preserve"> случая     одновременного </w:t>
      </w:r>
    </w:p>
    <w:p w14:paraId="306522CD"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2F4DC94"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6BEE5E4"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4864AA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EEA8EA7"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76FA065"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606902C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379B8B91"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65461144"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5"/>
        <w:t>**</w:t>
      </w:r>
      <w:r>
        <w:rPr>
          <w:rFonts w:ascii="GHEA Grapalat" w:hAnsi="GHEA Grapalat"/>
          <w:sz w:val="32"/>
          <w:szCs w:val="32"/>
        </w:rPr>
        <w:t xml:space="preserve"> .</w:t>
      </w:r>
      <w:r w:rsidR="006B3E56" w:rsidRPr="00503980">
        <w:rPr>
          <w:rFonts w:ascii="GHEA Grapalat" w:hAnsi="GHEA Grapalat"/>
          <w:sz w:val="32"/>
          <w:szCs w:val="32"/>
        </w:rPr>
        <w:t xml:space="preserve"> </w:t>
      </w:r>
    </w:p>
    <w:p w14:paraId="4C114481" w14:textId="77777777" w:rsidR="006B3E56" w:rsidRPr="00770B03" w:rsidRDefault="006B3E56" w:rsidP="00B46D58">
      <w:pPr>
        <w:tabs>
          <w:tab w:val="left" w:pos="7371"/>
        </w:tabs>
        <w:spacing w:after="160"/>
        <w:ind w:left="3544" w:firstLine="3"/>
        <w:jc w:val="both"/>
        <w:rPr>
          <w:rFonts w:ascii="GHEA Grapalat" w:hAnsi="GHEA Grapalat"/>
          <w:sz w:val="16"/>
        </w:rPr>
      </w:pPr>
    </w:p>
    <w:p w14:paraId="4D7DEAC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2A5571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0B1C65"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4D1F16"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14:paraId="66AE8B5F" w14:textId="77777777" w:rsidR="00652A78" w:rsidRDefault="00123294">
      <w:pPr>
        <w:rPr>
          <w:ins w:id="3" w:author="Inesa Kocharyan" w:date="2021-09-01T14:04:00Z"/>
          <w:rFonts w:ascii="GHEA Grapalat" w:hAnsi="GHEA Grapalat"/>
          <w:b/>
        </w:rPr>
      </w:pPr>
      <w:r>
        <w:rPr>
          <w:rFonts w:ascii="GHEA Grapalat" w:hAnsi="GHEA Grapalat"/>
          <w:b/>
        </w:rPr>
        <w:br w:type="page"/>
      </w:r>
    </w:p>
    <w:p w14:paraId="5125A96E"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2CE1CCB6" w14:textId="7F95BC14"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7620CF">
        <w:rPr>
          <w:rFonts w:ascii="GHEA Grapalat" w:hAnsi="GHEA Grapalat"/>
          <w:b/>
        </w:rPr>
        <w:t xml:space="preserve">запрос котировок </w:t>
      </w:r>
    </w:p>
    <w:p w14:paraId="6D771D3C" w14:textId="2C609F12"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F377FB" w:rsidRPr="00F377FB">
        <w:rPr>
          <w:rFonts w:ascii="GHEA Grapalat" w:hAnsi="GHEA Grapalat"/>
          <w:b/>
          <w:i w:val="0"/>
          <w:sz w:val="24"/>
          <w:szCs w:val="24"/>
        </w:rPr>
        <w:t>«</w:t>
      </w:r>
      <w:r w:rsidR="00EC7B96">
        <w:rPr>
          <w:rFonts w:ascii="GHEA Grapalat" w:hAnsi="GHEA Grapalat"/>
          <w:b/>
          <w:i w:val="0"/>
          <w:sz w:val="24"/>
          <w:szCs w:val="24"/>
        </w:rPr>
        <w:t>EET-GHTsDzB-26/06</w:t>
      </w:r>
      <w:r w:rsidR="00F377FB" w:rsidRPr="00F377FB">
        <w:rPr>
          <w:rFonts w:ascii="GHEA Grapalat" w:hAnsi="GHEA Grapalat"/>
          <w:b/>
          <w:i w:val="0"/>
          <w:sz w:val="24"/>
          <w:szCs w:val="24"/>
        </w:rPr>
        <w:t>»</w:t>
      </w:r>
    </w:p>
    <w:p w14:paraId="0DA96CB4" w14:textId="77777777" w:rsidR="00123294" w:rsidRDefault="00123294" w:rsidP="00B46D58">
      <w:pPr>
        <w:rPr>
          <w:rFonts w:ascii="GHEA Grapalat" w:hAnsi="GHEA Grapalat"/>
          <w:b/>
        </w:rPr>
      </w:pPr>
    </w:p>
    <w:p w14:paraId="37BBEA11" w14:textId="77777777" w:rsidR="00B048B2" w:rsidRDefault="00B048B2" w:rsidP="00B46D58">
      <w:pPr>
        <w:rPr>
          <w:rFonts w:ascii="GHEA Grapalat" w:hAnsi="GHEA Grapalat"/>
          <w:b/>
        </w:rPr>
      </w:pPr>
    </w:p>
    <w:p w14:paraId="3F0F5C40"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4B52E76E"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6853B2E" w14:textId="77777777" w:rsidR="00A9306E" w:rsidRPr="00ED3A13" w:rsidRDefault="00A9306E" w:rsidP="00A9306E">
      <w:pPr>
        <w:ind w:left="360" w:hanging="360"/>
        <w:jc w:val="center"/>
        <w:rPr>
          <w:rFonts w:ascii="GHEA Grapalat" w:eastAsia="GHEA Grapalat" w:hAnsi="GHEA Grapalat" w:cs="GHEA Grapalat"/>
          <w:b/>
        </w:rPr>
      </w:pPr>
    </w:p>
    <w:p w14:paraId="003C33D9"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09DC10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66D7CBF9" w14:textId="77777777" w:rsidTr="00F32DDC">
        <w:tc>
          <w:tcPr>
            <w:tcW w:w="2836" w:type="dxa"/>
            <w:shd w:val="clear" w:color="auto" w:fill="D9E2F3"/>
            <w:vAlign w:val="center"/>
          </w:tcPr>
          <w:p w14:paraId="5F03286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731A6C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34B16F" w14:textId="77777777" w:rsidTr="00F32DDC">
        <w:tc>
          <w:tcPr>
            <w:tcW w:w="2836" w:type="dxa"/>
            <w:shd w:val="clear" w:color="auto" w:fill="D9E2F3"/>
            <w:vAlign w:val="center"/>
          </w:tcPr>
          <w:p w14:paraId="7FB90B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9023E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747085" w14:textId="77777777" w:rsidTr="00F32DDC">
        <w:tc>
          <w:tcPr>
            <w:tcW w:w="2836" w:type="dxa"/>
            <w:shd w:val="clear" w:color="auto" w:fill="D9E2F3"/>
            <w:vAlign w:val="center"/>
          </w:tcPr>
          <w:p w14:paraId="0E87D71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C53C9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A4A57D" w14:textId="77777777" w:rsidTr="00F32DDC">
        <w:tc>
          <w:tcPr>
            <w:tcW w:w="2836" w:type="dxa"/>
            <w:shd w:val="clear" w:color="auto" w:fill="D9E2F3"/>
            <w:vAlign w:val="center"/>
          </w:tcPr>
          <w:p w14:paraId="5F0D3F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A3BEA9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44AE3C" w14:textId="77777777" w:rsidTr="00F32DDC">
        <w:tc>
          <w:tcPr>
            <w:tcW w:w="2836" w:type="dxa"/>
            <w:shd w:val="clear" w:color="auto" w:fill="D9E2F3"/>
            <w:vAlign w:val="center"/>
          </w:tcPr>
          <w:p w14:paraId="526D6A1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8B47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A5F96F" w14:textId="77777777" w:rsidTr="00F32DDC">
        <w:tc>
          <w:tcPr>
            <w:tcW w:w="2836" w:type="dxa"/>
            <w:shd w:val="clear" w:color="auto" w:fill="D9E2F3"/>
            <w:vAlign w:val="center"/>
          </w:tcPr>
          <w:p w14:paraId="51DD0E9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8865635"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200AEB1" w14:textId="77777777" w:rsidTr="00F32DDC">
        <w:tc>
          <w:tcPr>
            <w:tcW w:w="2836" w:type="dxa"/>
            <w:shd w:val="clear" w:color="auto" w:fill="D9E2F3"/>
            <w:vAlign w:val="center"/>
          </w:tcPr>
          <w:p w14:paraId="2E5EEA6C"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53F593"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7F3A8F2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940751" w14:textId="77777777" w:rsidTr="00F32DDC">
        <w:tc>
          <w:tcPr>
            <w:tcW w:w="2835" w:type="dxa"/>
            <w:shd w:val="clear" w:color="auto" w:fill="D9E2F3"/>
            <w:vAlign w:val="center"/>
          </w:tcPr>
          <w:p w14:paraId="049360C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4F48B6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53FAC4" w14:textId="77777777" w:rsidTr="00F32DDC">
        <w:trPr>
          <w:trHeight w:val="1487"/>
        </w:trPr>
        <w:tc>
          <w:tcPr>
            <w:tcW w:w="2835" w:type="dxa"/>
            <w:shd w:val="clear" w:color="auto" w:fill="D9E2F3"/>
            <w:vAlign w:val="center"/>
          </w:tcPr>
          <w:p w14:paraId="4DE98AA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379663D" w14:textId="77777777" w:rsidR="00A9306E" w:rsidRPr="00FD1EE4" w:rsidRDefault="00A9306E" w:rsidP="00F32DDC">
            <w:pPr>
              <w:spacing w:before="240" w:after="240"/>
              <w:rPr>
                <w:rFonts w:ascii="GHEA Grapalat" w:eastAsia="GHEA Grapalat" w:hAnsi="GHEA Grapalat" w:cs="GHEA Grapalat"/>
              </w:rPr>
            </w:pPr>
          </w:p>
        </w:tc>
      </w:tr>
    </w:tbl>
    <w:p w14:paraId="37C80B6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4449BD4" w14:textId="77777777" w:rsidTr="00F32DDC">
        <w:tc>
          <w:tcPr>
            <w:tcW w:w="2835" w:type="dxa"/>
            <w:shd w:val="clear" w:color="auto" w:fill="D9E2F3"/>
            <w:vAlign w:val="center"/>
          </w:tcPr>
          <w:p w14:paraId="106AD60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DA168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BA36FB" w14:textId="77777777" w:rsidTr="00F32DDC">
        <w:tc>
          <w:tcPr>
            <w:tcW w:w="2835" w:type="dxa"/>
            <w:shd w:val="clear" w:color="auto" w:fill="D9E2F3"/>
            <w:vAlign w:val="center"/>
          </w:tcPr>
          <w:p w14:paraId="371AF49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26709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A4225" w14:textId="77777777" w:rsidTr="00F32DDC">
        <w:tc>
          <w:tcPr>
            <w:tcW w:w="2835" w:type="dxa"/>
            <w:shd w:val="clear" w:color="auto" w:fill="D9E2F3"/>
            <w:vAlign w:val="center"/>
          </w:tcPr>
          <w:p w14:paraId="6BDC2B20"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86F52D9" w14:textId="77777777" w:rsidR="00A9306E" w:rsidRPr="00FD1EE4" w:rsidRDefault="00A9306E" w:rsidP="00F32DDC">
            <w:pPr>
              <w:spacing w:before="240" w:after="240"/>
              <w:rPr>
                <w:rFonts w:ascii="GHEA Grapalat" w:eastAsia="GHEA Grapalat" w:hAnsi="GHEA Grapalat" w:cs="GHEA Grapalat"/>
              </w:rPr>
            </w:pPr>
          </w:p>
        </w:tc>
      </w:tr>
    </w:tbl>
    <w:p w14:paraId="27587443" w14:textId="77777777" w:rsidR="00A9306E" w:rsidRPr="00FD1EE4" w:rsidRDefault="00A9306E" w:rsidP="00A9306E">
      <w:pPr>
        <w:rPr>
          <w:rFonts w:ascii="GHEA Grapalat" w:eastAsia="GHEA Grapalat" w:hAnsi="GHEA Grapalat" w:cs="GHEA Grapalat"/>
        </w:rPr>
      </w:pPr>
    </w:p>
    <w:p w14:paraId="0770FA9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44B55CB"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92710C8"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FF90186" w14:textId="77777777" w:rsidTr="00F32DDC">
        <w:tc>
          <w:tcPr>
            <w:tcW w:w="2835" w:type="dxa"/>
            <w:shd w:val="clear" w:color="auto" w:fill="D9E2F3"/>
            <w:vAlign w:val="center"/>
          </w:tcPr>
          <w:p w14:paraId="5ABB9FCC"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AEE387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9DA9D7" w14:textId="77777777" w:rsidTr="00F32DDC">
        <w:tc>
          <w:tcPr>
            <w:tcW w:w="2835" w:type="dxa"/>
            <w:shd w:val="clear" w:color="auto" w:fill="D9E2F3"/>
            <w:vAlign w:val="center"/>
          </w:tcPr>
          <w:p w14:paraId="1EBC58D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AA9A7F8" w14:textId="77777777" w:rsidR="00A9306E" w:rsidRPr="00FD1EE4" w:rsidRDefault="00A9306E" w:rsidP="00F32DDC">
            <w:pPr>
              <w:spacing w:before="240" w:after="240"/>
              <w:rPr>
                <w:rFonts w:ascii="GHEA Grapalat" w:eastAsia="GHEA Grapalat" w:hAnsi="GHEA Grapalat" w:cs="GHEA Grapalat"/>
              </w:rPr>
            </w:pPr>
          </w:p>
        </w:tc>
      </w:tr>
    </w:tbl>
    <w:p w14:paraId="508961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61913B9" w14:textId="77777777" w:rsidTr="00F32DDC">
        <w:tc>
          <w:tcPr>
            <w:tcW w:w="2835" w:type="dxa"/>
            <w:shd w:val="clear" w:color="auto" w:fill="D9E2F3"/>
            <w:vAlign w:val="center"/>
          </w:tcPr>
          <w:p w14:paraId="416638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9A410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3718FB" w14:textId="77777777" w:rsidTr="00F32DDC">
        <w:tc>
          <w:tcPr>
            <w:tcW w:w="2835" w:type="dxa"/>
            <w:shd w:val="clear" w:color="auto" w:fill="D9E2F3"/>
            <w:vAlign w:val="center"/>
          </w:tcPr>
          <w:p w14:paraId="3B16A6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F03433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272A5D6" w14:textId="77777777" w:rsidTr="00F32DDC">
        <w:tc>
          <w:tcPr>
            <w:tcW w:w="2835" w:type="dxa"/>
            <w:shd w:val="clear" w:color="auto" w:fill="D9E2F3"/>
            <w:vAlign w:val="center"/>
          </w:tcPr>
          <w:p w14:paraId="3BC63A6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EBBB74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DCA76B5" w14:textId="77777777" w:rsidTr="00F32DDC">
        <w:tc>
          <w:tcPr>
            <w:tcW w:w="2835" w:type="dxa"/>
            <w:shd w:val="clear" w:color="auto" w:fill="D9E2F3"/>
            <w:vAlign w:val="center"/>
          </w:tcPr>
          <w:p w14:paraId="4350DF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0984CE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A98565" w14:textId="77777777" w:rsidTr="00F32DDC">
        <w:tc>
          <w:tcPr>
            <w:tcW w:w="2835" w:type="dxa"/>
            <w:shd w:val="clear" w:color="auto" w:fill="D9E2F3"/>
            <w:vAlign w:val="center"/>
          </w:tcPr>
          <w:p w14:paraId="1B38DA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184F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9A5273" w14:textId="77777777" w:rsidTr="00F32DDC">
        <w:trPr>
          <w:trHeight w:val="1361"/>
        </w:trPr>
        <w:tc>
          <w:tcPr>
            <w:tcW w:w="2835" w:type="dxa"/>
            <w:shd w:val="clear" w:color="auto" w:fill="D9E2F3"/>
            <w:vAlign w:val="center"/>
          </w:tcPr>
          <w:p w14:paraId="0C6F28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F77EB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3E0605" w14:textId="77777777" w:rsidTr="00F32DDC">
        <w:tc>
          <w:tcPr>
            <w:tcW w:w="2835" w:type="dxa"/>
            <w:shd w:val="clear" w:color="auto" w:fill="D9E2F3"/>
            <w:vAlign w:val="center"/>
          </w:tcPr>
          <w:p w14:paraId="7959DB7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7466930" w14:textId="77777777" w:rsidR="00A9306E" w:rsidRPr="00FD1EE4" w:rsidRDefault="00A9306E" w:rsidP="00F32DDC">
            <w:pPr>
              <w:spacing w:before="240" w:after="240"/>
              <w:rPr>
                <w:rFonts w:ascii="GHEA Grapalat" w:eastAsia="GHEA Grapalat" w:hAnsi="GHEA Grapalat" w:cs="GHEA Grapalat"/>
              </w:rPr>
            </w:pPr>
          </w:p>
        </w:tc>
      </w:tr>
    </w:tbl>
    <w:p w14:paraId="6D79AE67"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358EAD7F" w14:textId="77777777" w:rsidTr="00F32DDC">
        <w:tc>
          <w:tcPr>
            <w:tcW w:w="2836" w:type="dxa"/>
            <w:shd w:val="clear" w:color="auto" w:fill="D9E2F3"/>
            <w:vAlign w:val="center"/>
          </w:tcPr>
          <w:p w14:paraId="70249549"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67FF2B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EEDD61" w14:textId="77777777" w:rsidTr="00F32DDC">
        <w:tc>
          <w:tcPr>
            <w:tcW w:w="2836" w:type="dxa"/>
            <w:shd w:val="clear" w:color="auto" w:fill="D9E2F3"/>
            <w:vAlign w:val="center"/>
          </w:tcPr>
          <w:p w14:paraId="3DA2AD44"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24DDD229"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CD43B2B"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AAF965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D27B27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6F5784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A1D28A7" w14:textId="77777777" w:rsidTr="00F32DDC">
        <w:tc>
          <w:tcPr>
            <w:tcW w:w="2837" w:type="dxa"/>
            <w:shd w:val="clear" w:color="auto" w:fill="D9E2F3"/>
            <w:vAlign w:val="center"/>
          </w:tcPr>
          <w:p w14:paraId="02145D3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247DE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E547CF" w14:textId="77777777" w:rsidTr="00F32DDC">
        <w:tc>
          <w:tcPr>
            <w:tcW w:w="2837" w:type="dxa"/>
            <w:shd w:val="clear" w:color="auto" w:fill="D9E2F3"/>
            <w:vAlign w:val="center"/>
          </w:tcPr>
          <w:p w14:paraId="4BAD806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A240B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B03B40" w14:textId="77777777" w:rsidTr="00F32DDC">
        <w:tc>
          <w:tcPr>
            <w:tcW w:w="2837" w:type="dxa"/>
            <w:shd w:val="clear" w:color="auto" w:fill="D9E2F3"/>
            <w:vAlign w:val="center"/>
          </w:tcPr>
          <w:p w14:paraId="7E009A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837EDF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D7739B" w14:textId="77777777" w:rsidTr="00F32DDC">
        <w:tc>
          <w:tcPr>
            <w:tcW w:w="2837" w:type="dxa"/>
            <w:shd w:val="clear" w:color="auto" w:fill="D9E2F3"/>
            <w:vAlign w:val="center"/>
          </w:tcPr>
          <w:p w14:paraId="47DDD41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41EB8B9"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49A14B6D"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37AE770"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7FE949A" w14:textId="77777777" w:rsidTr="00F32DDC">
        <w:tc>
          <w:tcPr>
            <w:tcW w:w="2837" w:type="dxa"/>
            <w:shd w:val="clear" w:color="auto" w:fill="D9E2F3"/>
            <w:vAlign w:val="center"/>
          </w:tcPr>
          <w:p w14:paraId="3D0D7D45"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98B81C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EA6849" w14:textId="77777777" w:rsidTr="00F32DDC">
        <w:tc>
          <w:tcPr>
            <w:tcW w:w="2837" w:type="dxa"/>
            <w:shd w:val="clear" w:color="auto" w:fill="D9E2F3"/>
            <w:vAlign w:val="center"/>
          </w:tcPr>
          <w:p w14:paraId="4C977B3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A5F9B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2AE446" w14:textId="77777777" w:rsidTr="00F32DDC">
        <w:tc>
          <w:tcPr>
            <w:tcW w:w="2837" w:type="dxa"/>
            <w:shd w:val="clear" w:color="auto" w:fill="D9E2F3"/>
            <w:vAlign w:val="center"/>
          </w:tcPr>
          <w:p w14:paraId="6BAFA8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CEFDE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B8B8F6" w14:textId="77777777" w:rsidTr="00F32DDC">
        <w:tc>
          <w:tcPr>
            <w:tcW w:w="2837" w:type="dxa"/>
            <w:shd w:val="clear" w:color="auto" w:fill="D9E2F3"/>
            <w:vAlign w:val="center"/>
          </w:tcPr>
          <w:p w14:paraId="6D84244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17173C5"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872FF4A"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F9C9D25"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76455DF1"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E31EE0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66AE90A" w14:textId="77777777" w:rsidTr="00F32DDC">
        <w:tc>
          <w:tcPr>
            <w:tcW w:w="2836" w:type="dxa"/>
            <w:shd w:val="clear" w:color="auto" w:fill="D9E2F3"/>
            <w:vAlign w:val="center"/>
          </w:tcPr>
          <w:p w14:paraId="3C851F3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A0C56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513027" w14:textId="77777777" w:rsidTr="00F32DDC">
        <w:tc>
          <w:tcPr>
            <w:tcW w:w="2836" w:type="dxa"/>
            <w:shd w:val="clear" w:color="auto" w:fill="D9E2F3"/>
            <w:vAlign w:val="center"/>
          </w:tcPr>
          <w:p w14:paraId="6E7AF4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DF1AB9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64CD1F" w14:textId="77777777" w:rsidTr="00F32DDC">
        <w:tc>
          <w:tcPr>
            <w:tcW w:w="2836" w:type="dxa"/>
            <w:shd w:val="clear" w:color="auto" w:fill="D9E2F3"/>
            <w:vAlign w:val="center"/>
          </w:tcPr>
          <w:p w14:paraId="34B10FB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7B517F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3623AF" w14:textId="77777777" w:rsidTr="00F32DDC">
        <w:tc>
          <w:tcPr>
            <w:tcW w:w="2836" w:type="dxa"/>
            <w:shd w:val="clear" w:color="auto" w:fill="D9E2F3"/>
            <w:vAlign w:val="center"/>
          </w:tcPr>
          <w:p w14:paraId="3B1E0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9929A4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49D103" w14:textId="77777777" w:rsidTr="00F32DDC">
        <w:tc>
          <w:tcPr>
            <w:tcW w:w="2836" w:type="dxa"/>
            <w:shd w:val="clear" w:color="auto" w:fill="D9E2F3"/>
            <w:vAlign w:val="center"/>
          </w:tcPr>
          <w:p w14:paraId="3003D4C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E05C45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B0423B" w14:textId="77777777" w:rsidTr="00F32DDC">
        <w:tc>
          <w:tcPr>
            <w:tcW w:w="2836" w:type="dxa"/>
            <w:shd w:val="clear" w:color="auto" w:fill="D9E2F3"/>
            <w:vAlign w:val="center"/>
          </w:tcPr>
          <w:p w14:paraId="50E43B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ED14E28" w14:textId="77777777" w:rsidR="00A9306E" w:rsidRPr="00FD1EE4" w:rsidRDefault="00A9306E" w:rsidP="00F32DDC">
            <w:pPr>
              <w:spacing w:before="240" w:after="240"/>
              <w:rPr>
                <w:rFonts w:ascii="GHEA Grapalat" w:eastAsia="GHEA Grapalat" w:hAnsi="GHEA Grapalat" w:cs="GHEA Grapalat"/>
              </w:rPr>
            </w:pPr>
          </w:p>
        </w:tc>
      </w:tr>
    </w:tbl>
    <w:p w14:paraId="6AE981E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50B713C8" w14:textId="77777777" w:rsidTr="00F32DDC">
        <w:tc>
          <w:tcPr>
            <w:tcW w:w="2977" w:type="dxa"/>
            <w:shd w:val="clear" w:color="auto" w:fill="D9E2F3"/>
            <w:vAlign w:val="center"/>
          </w:tcPr>
          <w:p w14:paraId="1B29B57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A2461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AEFB8F" w14:textId="77777777" w:rsidTr="00F32DDC">
        <w:tc>
          <w:tcPr>
            <w:tcW w:w="2977" w:type="dxa"/>
            <w:shd w:val="clear" w:color="auto" w:fill="D9E2F3"/>
            <w:vAlign w:val="center"/>
          </w:tcPr>
          <w:p w14:paraId="1A7EBC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B2348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98F946" w14:textId="77777777" w:rsidTr="00F32DDC">
        <w:tc>
          <w:tcPr>
            <w:tcW w:w="2977" w:type="dxa"/>
            <w:shd w:val="clear" w:color="auto" w:fill="D9E2F3"/>
            <w:vAlign w:val="center"/>
          </w:tcPr>
          <w:p w14:paraId="4AF57C68"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6B28B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18DFFF" w14:textId="77777777" w:rsidTr="00F32DDC">
        <w:tc>
          <w:tcPr>
            <w:tcW w:w="2977" w:type="dxa"/>
            <w:shd w:val="clear" w:color="auto" w:fill="D9E2F3"/>
            <w:vAlign w:val="center"/>
          </w:tcPr>
          <w:p w14:paraId="699FDCC0"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4E4A84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163C4E" w14:textId="77777777" w:rsidTr="00F32DDC">
        <w:tc>
          <w:tcPr>
            <w:tcW w:w="2977" w:type="dxa"/>
            <w:shd w:val="clear" w:color="auto" w:fill="D9E2F3"/>
            <w:vAlign w:val="center"/>
          </w:tcPr>
          <w:p w14:paraId="2C560D8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7C52EB35" w14:textId="77777777" w:rsidR="00A9306E" w:rsidRPr="00FD1EE4" w:rsidRDefault="00A9306E" w:rsidP="00F32DDC">
            <w:pPr>
              <w:spacing w:before="240" w:after="240"/>
              <w:rPr>
                <w:rFonts w:ascii="GHEA Grapalat" w:eastAsia="GHEA Grapalat" w:hAnsi="GHEA Grapalat" w:cs="GHEA Grapalat"/>
              </w:rPr>
            </w:pPr>
          </w:p>
        </w:tc>
      </w:tr>
    </w:tbl>
    <w:p w14:paraId="34142D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A1635D" w14:textId="77777777" w:rsidTr="00F32DDC">
        <w:tc>
          <w:tcPr>
            <w:tcW w:w="2943" w:type="dxa"/>
            <w:shd w:val="clear" w:color="auto" w:fill="D9E2F3"/>
            <w:vAlign w:val="center"/>
          </w:tcPr>
          <w:p w14:paraId="051394E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B43C3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C9ADFF" w14:textId="77777777" w:rsidTr="00F32DDC">
        <w:tc>
          <w:tcPr>
            <w:tcW w:w="2943" w:type="dxa"/>
            <w:shd w:val="clear" w:color="auto" w:fill="D9E2F3"/>
            <w:vAlign w:val="center"/>
          </w:tcPr>
          <w:p w14:paraId="376DBE3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8278F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646C20" w14:textId="77777777" w:rsidTr="00F32DDC">
        <w:tc>
          <w:tcPr>
            <w:tcW w:w="2943" w:type="dxa"/>
            <w:shd w:val="clear" w:color="auto" w:fill="D9E2F3"/>
            <w:vAlign w:val="center"/>
          </w:tcPr>
          <w:p w14:paraId="0424F83E"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195405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9B2F85" w14:textId="77777777" w:rsidTr="00F32DDC">
        <w:tc>
          <w:tcPr>
            <w:tcW w:w="2943" w:type="dxa"/>
            <w:shd w:val="clear" w:color="auto" w:fill="D9E2F3"/>
            <w:vAlign w:val="center"/>
          </w:tcPr>
          <w:p w14:paraId="7294D2ED"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26CBCFE" w14:textId="77777777" w:rsidR="00A9306E" w:rsidRPr="00FD1EE4" w:rsidRDefault="00A9306E" w:rsidP="00F32DDC">
            <w:pPr>
              <w:spacing w:before="240" w:after="240"/>
              <w:rPr>
                <w:rFonts w:ascii="GHEA Grapalat" w:eastAsia="GHEA Grapalat" w:hAnsi="GHEA Grapalat" w:cs="GHEA Grapalat"/>
              </w:rPr>
            </w:pPr>
          </w:p>
        </w:tc>
      </w:tr>
    </w:tbl>
    <w:p w14:paraId="4C7AD39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04A71EE8" w14:textId="77777777" w:rsidTr="00F32DDC">
        <w:tc>
          <w:tcPr>
            <w:tcW w:w="2837" w:type="dxa"/>
            <w:shd w:val="clear" w:color="auto" w:fill="D9E2F3"/>
            <w:vAlign w:val="center"/>
          </w:tcPr>
          <w:p w14:paraId="1F140C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F27605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7B1F8E" w14:textId="77777777" w:rsidTr="00F32DDC">
        <w:tc>
          <w:tcPr>
            <w:tcW w:w="2837" w:type="dxa"/>
            <w:shd w:val="clear" w:color="auto" w:fill="D9E2F3"/>
            <w:vAlign w:val="center"/>
          </w:tcPr>
          <w:p w14:paraId="1A595A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0E1D3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3B6B32" w14:textId="77777777" w:rsidTr="00F32DDC">
        <w:tc>
          <w:tcPr>
            <w:tcW w:w="2837" w:type="dxa"/>
            <w:shd w:val="clear" w:color="auto" w:fill="D9E2F3"/>
            <w:vAlign w:val="center"/>
          </w:tcPr>
          <w:p w14:paraId="6876467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C79AF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048657" w14:textId="77777777" w:rsidTr="00F32DDC">
        <w:tc>
          <w:tcPr>
            <w:tcW w:w="2837" w:type="dxa"/>
            <w:shd w:val="clear" w:color="auto" w:fill="D9E2F3"/>
            <w:vAlign w:val="center"/>
          </w:tcPr>
          <w:p w14:paraId="198C08A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C33A317" w14:textId="77777777" w:rsidR="00A9306E" w:rsidRPr="00FD1EE4" w:rsidRDefault="00A9306E" w:rsidP="00F32DDC">
            <w:pPr>
              <w:spacing w:before="240" w:after="240"/>
              <w:rPr>
                <w:rFonts w:ascii="GHEA Grapalat" w:eastAsia="GHEA Grapalat" w:hAnsi="GHEA Grapalat" w:cs="GHEA Grapalat"/>
              </w:rPr>
            </w:pPr>
          </w:p>
        </w:tc>
      </w:tr>
    </w:tbl>
    <w:p w14:paraId="4CA2A167"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057E0419" w14:textId="77777777" w:rsidTr="00F32DDC">
        <w:trPr>
          <w:trHeight w:val="924"/>
        </w:trPr>
        <w:tc>
          <w:tcPr>
            <w:tcW w:w="9016" w:type="dxa"/>
            <w:gridSpan w:val="2"/>
            <w:vAlign w:val="center"/>
          </w:tcPr>
          <w:p w14:paraId="1616D88B" w14:textId="77777777" w:rsidR="00A9306E" w:rsidRPr="00FD1EE4" w:rsidRDefault="0050723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3D3DFE9E" w14:textId="77777777" w:rsidTr="00F32DDC">
        <w:trPr>
          <w:trHeight w:val="684"/>
        </w:trPr>
        <w:tc>
          <w:tcPr>
            <w:tcW w:w="4508" w:type="dxa"/>
            <w:shd w:val="clear" w:color="auto" w:fill="D9E2F3"/>
            <w:vAlign w:val="center"/>
          </w:tcPr>
          <w:p w14:paraId="4E6FDE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4A51C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222A9B" w14:textId="77777777" w:rsidTr="00F32DDC">
        <w:trPr>
          <w:trHeight w:val="1282"/>
        </w:trPr>
        <w:tc>
          <w:tcPr>
            <w:tcW w:w="4508" w:type="dxa"/>
            <w:shd w:val="clear" w:color="auto" w:fill="D9E2F3"/>
            <w:vAlign w:val="center"/>
          </w:tcPr>
          <w:p w14:paraId="0E5DBD4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D332A61" w14:textId="77777777" w:rsidR="00A9306E" w:rsidRPr="006B364D"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EEDA00E" w14:textId="77777777" w:rsidR="00A9306E" w:rsidRPr="00F10CBA"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C4EF747" w14:textId="77777777" w:rsidTr="00F32DDC">
        <w:tc>
          <w:tcPr>
            <w:tcW w:w="9016" w:type="dxa"/>
            <w:gridSpan w:val="2"/>
            <w:vAlign w:val="center"/>
          </w:tcPr>
          <w:p w14:paraId="12C936FB"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6CB945FD" w14:textId="77777777" w:rsidTr="00F32DDC">
        <w:tc>
          <w:tcPr>
            <w:tcW w:w="9016" w:type="dxa"/>
            <w:gridSpan w:val="2"/>
            <w:vAlign w:val="center"/>
          </w:tcPr>
          <w:p w14:paraId="0C712C33" w14:textId="77777777" w:rsidR="00A9306E" w:rsidRPr="00FD1EE4" w:rsidRDefault="0050723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1ABEF439"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F83F193" w14:textId="77777777" w:rsidTr="00F32DDC">
        <w:trPr>
          <w:trHeight w:val="924"/>
        </w:trPr>
        <w:tc>
          <w:tcPr>
            <w:tcW w:w="9016" w:type="dxa"/>
            <w:gridSpan w:val="2"/>
            <w:vAlign w:val="center"/>
          </w:tcPr>
          <w:p w14:paraId="2AABE52E" w14:textId="77777777" w:rsidR="00A9306E" w:rsidRPr="00FD1EE4" w:rsidRDefault="0050723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D2A86D4" w14:textId="77777777" w:rsidTr="00F32DDC">
        <w:trPr>
          <w:trHeight w:val="684"/>
        </w:trPr>
        <w:tc>
          <w:tcPr>
            <w:tcW w:w="4508" w:type="dxa"/>
            <w:shd w:val="clear" w:color="auto" w:fill="D9E2F3"/>
            <w:vAlign w:val="center"/>
          </w:tcPr>
          <w:p w14:paraId="23D762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8E6E6A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6367AD" w14:textId="77777777" w:rsidTr="00F32DDC">
        <w:trPr>
          <w:trHeight w:val="1282"/>
        </w:trPr>
        <w:tc>
          <w:tcPr>
            <w:tcW w:w="4508" w:type="dxa"/>
            <w:shd w:val="clear" w:color="auto" w:fill="D9E2F3"/>
            <w:vAlign w:val="center"/>
          </w:tcPr>
          <w:p w14:paraId="138352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00B552A" w14:textId="77777777" w:rsidR="00A9306E" w:rsidRPr="00C843BA"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DCF00ED" w14:textId="77777777" w:rsidR="00A9306E" w:rsidRPr="00C843BA"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705441A" w14:textId="77777777" w:rsidTr="00F32DDC">
        <w:tc>
          <w:tcPr>
            <w:tcW w:w="9016" w:type="dxa"/>
            <w:gridSpan w:val="2"/>
            <w:vAlign w:val="center"/>
          </w:tcPr>
          <w:p w14:paraId="058D410D"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8ECED9C" w14:textId="77777777" w:rsidTr="00F32DDC">
        <w:tc>
          <w:tcPr>
            <w:tcW w:w="9016" w:type="dxa"/>
            <w:gridSpan w:val="2"/>
            <w:vAlign w:val="center"/>
          </w:tcPr>
          <w:p w14:paraId="40124BA6"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2113C8C4" w14:textId="77777777" w:rsidTr="00F32DDC">
        <w:tc>
          <w:tcPr>
            <w:tcW w:w="9016" w:type="dxa"/>
            <w:gridSpan w:val="2"/>
            <w:vAlign w:val="center"/>
          </w:tcPr>
          <w:p w14:paraId="54642607"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04680A15" w14:textId="77777777" w:rsidTr="00F32DDC">
        <w:tc>
          <w:tcPr>
            <w:tcW w:w="9016" w:type="dxa"/>
            <w:gridSpan w:val="2"/>
            <w:vAlign w:val="center"/>
          </w:tcPr>
          <w:p w14:paraId="0F09C21A" w14:textId="77777777" w:rsidR="00A9306E" w:rsidRPr="00FD1EE4" w:rsidRDefault="0050723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265788A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E456FD3" w14:textId="77777777" w:rsidTr="00F32DDC">
        <w:tc>
          <w:tcPr>
            <w:tcW w:w="2837" w:type="dxa"/>
            <w:shd w:val="clear" w:color="auto" w:fill="D9E2F3"/>
            <w:vAlign w:val="center"/>
          </w:tcPr>
          <w:p w14:paraId="0722D51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E5502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AFDEB3" w14:textId="77777777" w:rsidTr="00F32DDC">
        <w:tc>
          <w:tcPr>
            <w:tcW w:w="2837" w:type="dxa"/>
            <w:shd w:val="clear" w:color="auto" w:fill="D9E2F3"/>
            <w:vAlign w:val="center"/>
          </w:tcPr>
          <w:p w14:paraId="48DFF28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52680F11" w14:textId="77777777" w:rsidR="00A9306E" w:rsidRPr="00B23852"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7D16D9D6" w14:textId="77777777" w:rsidR="00A9306E" w:rsidRPr="00FD1EE4" w:rsidRDefault="0050723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059167C7" w14:textId="77777777" w:rsidTr="00F32DDC">
        <w:tc>
          <w:tcPr>
            <w:tcW w:w="2837" w:type="dxa"/>
            <w:shd w:val="clear" w:color="auto" w:fill="D9E2F3"/>
            <w:vAlign w:val="center"/>
          </w:tcPr>
          <w:p w14:paraId="25FF71E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3C0EADA" w14:textId="77777777" w:rsidR="00A9306E" w:rsidRPr="005600B4"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2AFEA1C9" w14:textId="77777777" w:rsidR="00A9306E" w:rsidRPr="005600B4" w:rsidRDefault="0050723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3646E2E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DE2E1F0" w14:textId="77777777" w:rsidTr="00F32DDC">
        <w:tc>
          <w:tcPr>
            <w:tcW w:w="2837" w:type="dxa"/>
            <w:shd w:val="clear" w:color="auto" w:fill="D9E2F3"/>
            <w:vAlign w:val="center"/>
          </w:tcPr>
          <w:p w14:paraId="587BBF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E6182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BABEE9" w14:textId="77777777" w:rsidTr="00F32DDC">
        <w:tc>
          <w:tcPr>
            <w:tcW w:w="2837" w:type="dxa"/>
            <w:shd w:val="clear" w:color="auto" w:fill="D9E2F3"/>
            <w:vAlign w:val="center"/>
          </w:tcPr>
          <w:p w14:paraId="24027F4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ED92DB2" w14:textId="77777777" w:rsidR="00A9306E" w:rsidRPr="00FD1EE4" w:rsidRDefault="00A9306E" w:rsidP="00F32DDC">
            <w:pPr>
              <w:spacing w:before="240" w:after="240"/>
              <w:rPr>
                <w:rFonts w:ascii="GHEA Grapalat" w:eastAsia="GHEA Grapalat" w:hAnsi="GHEA Grapalat" w:cs="GHEA Grapalat"/>
              </w:rPr>
            </w:pPr>
          </w:p>
        </w:tc>
      </w:tr>
    </w:tbl>
    <w:p w14:paraId="633AC1CA"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02957B8"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D1718E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56E28A8" w14:textId="77777777" w:rsidTr="00F32DDC">
        <w:tc>
          <w:tcPr>
            <w:tcW w:w="2835" w:type="dxa"/>
            <w:shd w:val="clear" w:color="auto" w:fill="D9E2F3"/>
            <w:vAlign w:val="center"/>
          </w:tcPr>
          <w:p w14:paraId="6A23B8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769EB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D6FA5" w14:textId="77777777" w:rsidTr="00F32DDC">
        <w:tc>
          <w:tcPr>
            <w:tcW w:w="2835" w:type="dxa"/>
            <w:shd w:val="clear" w:color="auto" w:fill="D9E2F3"/>
            <w:vAlign w:val="center"/>
          </w:tcPr>
          <w:p w14:paraId="5E1A7C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92A723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F8385C" w14:textId="77777777" w:rsidTr="00F32DDC">
        <w:tc>
          <w:tcPr>
            <w:tcW w:w="2835" w:type="dxa"/>
            <w:shd w:val="clear" w:color="auto" w:fill="D9E2F3"/>
            <w:vAlign w:val="center"/>
          </w:tcPr>
          <w:p w14:paraId="7D60CC7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59165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931033" w14:textId="77777777" w:rsidTr="00F32DDC">
        <w:tc>
          <w:tcPr>
            <w:tcW w:w="2835" w:type="dxa"/>
            <w:shd w:val="clear" w:color="auto" w:fill="D9E2F3"/>
            <w:vAlign w:val="center"/>
          </w:tcPr>
          <w:p w14:paraId="0E96E6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E0A4F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F53532" w14:textId="77777777" w:rsidTr="00F32DDC">
        <w:tc>
          <w:tcPr>
            <w:tcW w:w="2835" w:type="dxa"/>
            <w:shd w:val="clear" w:color="auto" w:fill="D9E2F3"/>
            <w:vAlign w:val="center"/>
          </w:tcPr>
          <w:p w14:paraId="30E172E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402FE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F2EBBE" w14:textId="77777777" w:rsidTr="00F32DDC">
        <w:tc>
          <w:tcPr>
            <w:tcW w:w="2835" w:type="dxa"/>
            <w:shd w:val="clear" w:color="auto" w:fill="D9E2F3"/>
            <w:vAlign w:val="center"/>
          </w:tcPr>
          <w:p w14:paraId="0706804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F73F7B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B017CF" w14:textId="77777777" w:rsidTr="00F32DDC">
        <w:tc>
          <w:tcPr>
            <w:tcW w:w="2835" w:type="dxa"/>
            <w:shd w:val="clear" w:color="auto" w:fill="D9E2F3"/>
            <w:vAlign w:val="center"/>
          </w:tcPr>
          <w:p w14:paraId="084A9DB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190FFBF" w14:textId="77777777" w:rsidR="00A9306E" w:rsidRPr="00FD1EE4" w:rsidRDefault="00A9306E" w:rsidP="00F32DDC">
            <w:pPr>
              <w:spacing w:before="240" w:after="240"/>
              <w:rPr>
                <w:rFonts w:ascii="GHEA Grapalat" w:eastAsia="GHEA Grapalat" w:hAnsi="GHEA Grapalat" w:cs="GHEA Grapalat"/>
              </w:rPr>
            </w:pPr>
          </w:p>
        </w:tc>
      </w:tr>
    </w:tbl>
    <w:p w14:paraId="588E165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AA50D47" w14:textId="77777777" w:rsidTr="00F32DDC">
        <w:trPr>
          <w:trHeight w:val="853"/>
        </w:trPr>
        <w:tc>
          <w:tcPr>
            <w:tcW w:w="2835" w:type="dxa"/>
            <w:vMerge w:val="restart"/>
            <w:shd w:val="clear" w:color="auto" w:fill="D9E2F3"/>
            <w:vAlign w:val="center"/>
          </w:tcPr>
          <w:p w14:paraId="5DFD20D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E29CC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57B89B4" w14:textId="77777777" w:rsidTr="00F32DDC">
        <w:trPr>
          <w:trHeight w:val="850"/>
        </w:trPr>
        <w:tc>
          <w:tcPr>
            <w:tcW w:w="2835" w:type="dxa"/>
            <w:vMerge/>
            <w:shd w:val="clear" w:color="auto" w:fill="D9E2F3"/>
            <w:vAlign w:val="center"/>
          </w:tcPr>
          <w:p w14:paraId="08FB433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A4EA0C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446943" w14:textId="77777777" w:rsidTr="00F32DDC">
        <w:trPr>
          <w:trHeight w:val="850"/>
        </w:trPr>
        <w:tc>
          <w:tcPr>
            <w:tcW w:w="2835" w:type="dxa"/>
            <w:vMerge/>
            <w:shd w:val="clear" w:color="auto" w:fill="D9E2F3"/>
            <w:vAlign w:val="center"/>
          </w:tcPr>
          <w:p w14:paraId="0F5E7ED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7346C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6C7E37" w14:textId="77777777" w:rsidTr="00F32DDC">
        <w:trPr>
          <w:trHeight w:val="850"/>
        </w:trPr>
        <w:tc>
          <w:tcPr>
            <w:tcW w:w="2835" w:type="dxa"/>
            <w:vMerge/>
            <w:shd w:val="clear" w:color="auto" w:fill="D9E2F3"/>
            <w:vAlign w:val="center"/>
          </w:tcPr>
          <w:p w14:paraId="6887180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B121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19D36F" w14:textId="77777777" w:rsidTr="00F32DDC">
        <w:trPr>
          <w:trHeight w:val="850"/>
        </w:trPr>
        <w:tc>
          <w:tcPr>
            <w:tcW w:w="2835" w:type="dxa"/>
            <w:vMerge/>
            <w:shd w:val="clear" w:color="auto" w:fill="D9E2F3"/>
            <w:vAlign w:val="center"/>
          </w:tcPr>
          <w:p w14:paraId="1432CB8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BB73283" w14:textId="77777777" w:rsidR="00A9306E" w:rsidRPr="00FD1EE4" w:rsidRDefault="00A9306E" w:rsidP="00F32DDC">
            <w:pPr>
              <w:spacing w:before="240" w:after="240"/>
              <w:rPr>
                <w:rFonts w:ascii="GHEA Grapalat" w:eastAsia="GHEA Grapalat" w:hAnsi="GHEA Grapalat" w:cs="GHEA Grapalat"/>
              </w:rPr>
            </w:pPr>
          </w:p>
        </w:tc>
      </w:tr>
    </w:tbl>
    <w:p w14:paraId="7FD12F4C"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2A47C45" w14:textId="77777777" w:rsidTr="00F32DDC">
        <w:tc>
          <w:tcPr>
            <w:tcW w:w="2835" w:type="dxa"/>
            <w:shd w:val="clear" w:color="auto" w:fill="D9E2F3"/>
            <w:vAlign w:val="center"/>
          </w:tcPr>
          <w:p w14:paraId="17107E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EE42D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520427" w14:textId="77777777" w:rsidTr="00F32DDC">
        <w:tc>
          <w:tcPr>
            <w:tcW w:w="2835" w:type="dxa"/>
            <w:shd w:val="clear" w:color="auto" w:fill="D9E2F3"/>
            <w:vAlign w:val="center"/>
          </w:tcPr>
          <w:p w14:paraId="3B4033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9147179" w14:textId="77777777" w:rsidR="00A9306E" w:rsidRPr="00FD1EE4" w:rsidRDefault="00A9306E" w:rsidP="00F32DDC">
            <w:pPr>
              <w:spacing w:before="240" w:after="240"/>
              <w:rPr>
                <w:rFonts w:ascii="GHEA Grapalat" w:eastAsia="GHEA Grapalat" w:hAnsi="GHEA Grapalat" w:cs="GHEA Grapalat"/>
              </w:rPr>
            </w:pPr>
          </w:p>
        </w:tc>
      </w:tr>
    </w:tbl>
    <w:p w14:paraId="357613CD"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DE26BD4"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7963685D" w14:textId="77777777" w:rsidTr="00F32DDC">
        <w:tc>
          <w:tcPr>
            <w:tcW w:w="9016" w:type="dxa"/>
            <w:shd w:val="clear" w:color="auto" w:fill="DBE5F1" w:themeFill="accent1" w:themeFillTint="33"/>
          </w:tcPr>
          <w:p w14:paraId="424F5B03"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3DF11A97" w14:textId="77777777" w:rsidTr="00F32DDC">
        <w:trPr>
          <w:trHeight w:val="10187"/>
        </w:trPr>
        <w:tc>
          <w:tcPr>
            <w:tcW w:w="9016" w:type="dxa"/>
          </w:tcPr>
          <w:p w14:paraId="75A7B5A9" w14:textId="77777777" w:rsidR="00A9306E" w:rsidRPr="00FD1EE4" w:rsidRDefault="00A9306E" w:rsidP="00F32DDC">
            <w:pPr>
              <w:rPr>
                <w:rFonts w:ascii="GHEA Grapalat" w:eastAsia="GHEA Grapalat" w:hAnsi="GHEA Grapalat" w:cs="GHEA Grapalat"/>
                <w:b/>
                <w:color w:val="000000"/>
              </w:rPr>
            </w:pPr>
          </w:p>
        </w:tc>
      </w:tr>
    </w:tbl>
    <w:p w14:paraId="6595F8FB"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457DA520" w14:textId="77777777" w:rsidR="00A9306E" w:rsidRDefault="00A9306E" w:rsidP="00A9306E">
      <w:pPr>
        <w:rPr>
          <w:rFonts w:ascii="GHEA Grapalat" w:hAnsi="GHEA Grapalat"/>
          <w:b/>
        </w:rPr>
      </w:pPr>
    </w:p>
    <w:p w14:paraId="0034A4B4" w14:textId="77777777" w:rsidR="00A9306E" w:rsidRDefault="00A9306E" w:rsidP="00A9306E">
      <w:pPr>
        <w:rPr>
          <w:ins w:id="5" w:author="Inesa Kocharyan" w:date="2021-09-01T11:45:00Z"/>
          <w:rFonts w:ascii="GHEA Grapalat" w:hAnsi="GHEA Grapalat"/>
          <w:b/>
        </w:rPr>
      </w:pPr>
    </w:p>
    <w:p w14:paraId="7E9F4C54" w14:textId="77777777" w:rsidR="00A9306E" w:rsidRDefault="00A9306E" w:rsidP="00A9306E">
      <w:pPr>
        <w:rPr>
          <w:rFonts w:ascii="GHEA Grapalat" w:hAnsi="GHEA Grapalat"/>
          <w:b/>
        </w:rPr>
      </w:pPr>
      <w:r>
        <w:rPr>
          <w:rFonts w:ascii="GHEA Grapalat" w:hAnsi="GHEA Grapalat"/>
          <w:b/>
        </w:rPr>
        <w:br w:type="page"/>
      </w:r>
    </w:p>
    <w:p w14:paraId="40402289"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7779B8E8"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3B7A601"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7682273"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0FE3E17"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4A0C78D"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7146C33"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587C3A8"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469E9CA"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E3A911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57DE2894"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0C79933"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4CEE6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663AE95"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2D471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90CA6A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561751D"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6CAE6"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932D2F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D324EC"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83C1C2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51089F0"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688959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0DF1CF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1A68080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408C08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ECE8F3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5586C0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C35DE01"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992977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7C8A40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749F35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B08428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6ED995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420D6C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4ADC7C6A"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79DCC79" w14:textId="77777777" w:rsidR="00B32672" w:rsidRPr="00B32672" w:rsidRDefault="00B32672" w:rsidP="00A9306E">
      <w:pPr>
        <w:spacing w:line="360" w:lineRule="auto"/>
        <w:contextualSpacing/>
        <w:jc w:val="both"/>
        <w:rPr>
          <w:rFonts w:ascii="GHEA Grapalat" w:hAnsi="GHEA Grapalat"/>
        </w:rPr>
      </w:pPr>
    </w:p>
    <w:p w14:paraId="36284FB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387E87E" w14:textId="77777777" w:rsidR="00A9306E" w:rsidRDefault="00A9306E">
      <w:pPr>
        <w:rPr>
          <w:rFonts w:ascii="GHEA Grapalat" w:hAnsi="GHEA Grapalat"/>
          <w:b/>
        </w:rPr>
      </w:pPr>
      <w:r>
        <w:rPr>
          <w:rFonts w:ascii="GHEA Grapalat" w:hAnsi="GHEA Grapalat"/>
          <w:b/>
        </w:rPr>
        <w:br w:type="page"/>
      </w:r>
    </w:p>
    <w:p w14:paraId="4FEEF3A7"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1D062B42" w14:textId="0B8FBC03"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620CF">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377FB" w:rsidRPr="00F377FB">
        <w:rPr>
          <w:rFonts w:ascii="GHEA Grapalat" w:hAnsi="GHEA Grapalat"/>
          <w:b/>
          <w:sz w:val="24"/>
          <w:szCs w:val="24"/>
        </w:rPr>
        <w:t>«</w:t>
      </w:r>
      <w:r w:rsidR="00EC7B96">
        <w:rPr>
          <w:rFonts w:ascii="GHEA Grapalat" w:hAnsi="GHEA Grapalat"/>
          <w:b/>
          <w:sz w:val="24"/>
          <w:szCs w:val="24"/>
        </w:rPr>
        <w:t>EET-GHTsDzB-26/06</w:t>
      </w:r>
      <w:r w:rsidR="00F377FB" w:rsidRPr="00F377FB">
        <w:rPr>
          <w:rFonts w:ascii="GHEA Grapalat" w:hAnsi="GHEA Grapalat"/>
          <w:b/>
          <w:sz w:val="24"/>
          <w:szCs w:val="24"/>
        </w:rPr>
        <w:t>»</w:t>
      </w:r>
    </w:p>
    <w:p w14:paraId="10B6316F" w14:textId="77777777" w:rsidR="00B2572B" w:rsidRPr="009044F1" w:rsidRDefault="00B2572B" w:rsidP="00B46D58">
      <w:pPr>
        <w:widowControl w:val="0"/>
        <w:spacing w:after="120"/>
        <w:ind w:firstLine="567"/>
        <w:jc w:val="center"/>
        <w:rPr>
          <w:rFonts w:ascii="GHEA Grapalat" w:hAnsi="GHEA Grapalat"/>
        </w:rPr>
      </w:pPr>
    </w:p>
    <w:p w14:paraId="38933A7A"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3373B48" w14:textId="77777777" w:rsidR="00B2572B" w:rsidRPr="009044F1" w:rsidRDefault="00B2572B" w:rsidP="00B46D58">
      <w:pPr>
        <w:widowControl w:val="0"/>
        <w:spacing w:after="120"/>
        <w:ind w:firstLine="567"/>
        <w:jc w:val="center"/>
        <w:rPr>
          <w:rFonts w:ascii="GHEA Grapalat" w:hAnsi="GHEA Grapalat"/>
        </w:rPr>
      </w:pPr>
    </w:p>
    <w:p w14:paraId="02914CA2" w14:textId="56766A64" w:rsidR="00F377FB" w:rsidRDefault="00B2572B" w:rsidP="00F377F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20CF">
        <w:rPr>
          <w:rFonts w:ascii="GHEA Grapalat" w:hAnsi="GHEA Grapalat"/>
          <w:spacing w:val="-6"/>
        </w:rPr>
        <w:t xml:space="preserve">запрос котировок </w:t>
      </w:r>
      <w:r w:rsidRPr="005744FC">
        <w:rPr>
          <w:rFonts w:ascii="GHEA Grapalat" w:hAnsi="GHEA Grapalat"/>
          <w:spacing w:val="-6"/>
        </w:rPr>
        <w:t xml:space="preserve"> под кодом </w:t>
      </w:r>
      <w:r w:rsidR="00F377FB" w:rsidRPr="00F377FB">
        <w:rPr>
          <w:rFonts w:ascii="GHEA Grapalat" w:hAnsi="GHEA Grapalat"/>
          <w:spacing w:val="-6"/>
        </w:rPr>
        <w:t>«</w:t>
      </w:r>
      <w:r w:rsidR="00EC7B96">
        <w:rPr>
          <w:rFonts w:ascii="GHEA Grapalat" w:hAnsi="GHEA Grapalat"/>
          <w:spacing w:val="-6"/>
        </w:rPr>
        <w:t>EET-GHTsDzB-26/06</w:t>
      </w:r>
      <w:r w:rsidR="00F377FB" w:rsidRPr="00F377FB">
        <w:rPr>
          <w:rFonts w:ascii="GHEA Grapalat" w:hAnsi="GHEA Grapalat"/>
          <w:spacing w:val="-6"/>
        </w:rPr>
        <w:t>»</w:t>
      </w:r>
      <w:r w:rsidRPr="005744FC">
        <w:rPr>
          <w:rFonts w:ascii="GHEA Grapalat" w:hAnsi="GHEA Grapalat"/>
          <w:spacing w:val="-6"/>
        </w:rPr>
        <w:t>,</w:t>
      </w:r>
      <w:r w:rsidR="00F377FB">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2A1E22BE" w14:textId="25993BA1" w:rsidR="005646FC" w:rsidRPr="009044F1" w:rsidRDefault="005646FC" w:rsidP="00F377FB">
      <w:pPr>
        <w:widowControl w:val="0"/>
        <w:spacing w:after="160"/>
        <w:ind w:firstLine="567"/>
        <w:jc w:val="both"/>
        <w:rPr>
          <w:rFonts w:ascii="GHEA Grapalat" w:hAnsi="GHEA Grapalat"/>
          <w:vertAlign w:val="superscript"/>
        </w:rPr>
      </w:pPr>
      <w:r w:rsidRPr="009044F1">
        <w:rPr>
          <w:rFonts w:ascii="GHEA Grapalat" w:hAnsi="GHEA Grapalat"/>
          <w:vertAlign w:val="superscript"/>
        </w:rPr>
        <w:t>наименование участника</w:t>
      </w:r>
    </w:p>
    <w:p w14:paraId="6127A764"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94D9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3BB2A608"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0693D60"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064651E"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4687F030"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816356E"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370CAE8E"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C913F2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B306C2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6818A4C4"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4F9856D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248A9C9"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8A64D86"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EF8EEC9"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EED7E72"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A71699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475ECB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B07D9F7"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741A14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BD45A9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CA3FEC3" w14:textId="77777777" w:rsidR="004A317B" w:rsidRPr="005744FC" w:rsidRDefault="004A317B" w:rsidP="00B46D58">
            <w:pPr>
              <w:widowControl w:val="0"/>
              <w:jc w:val="center"/>
              <w:rPr>
                <w:rFonts w:ascii="GHEA Grapalat" w:hAnsi="GHEA Grapalat"/>
                <w:sz w:val="20"/>
                <w:szCs w:val="20"/>
              </w:rPr>
            </w:pPr>
          </w:p>
        </w:tc>
      </w:tr>
      <w:tr w:rsidR="004A317B" w:rsidRPr="005744FC" w14:paraId="3BA9B425"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BED7FA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31471EC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074B4D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849D82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3F5E6F1" w14:textId="77777777" w:rsidR="004A317B" w:rsidRPr="005744FC" w:rsidRDefault="004A317B" w:rsidP="00B46D58">
            <w:pPr>
              <w:widowControl w:val="0"/>
              <w:rPr>
                <w:rFonts w:ascii="GHEA Grapalat" w:hAnsi="GHEA Grapalat"/>
                <w:sz w:val="20"/>
                <w:szCs w:val="20"/>
              </w:rPr>
            </w:pPr>
          </w:p>
        </w:tc>
      </w:tr>
      <w:tr w:rsidR="004A317B" w:rsidRPr="005744FC" w14:paraId="0A4992C8"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870CE5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AAA180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A68DF2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4447788"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1AAA35B" w14:textId="77777777" w:rsidR="004A317B" w:rsidRPr="005744FC" w:rsidRDefault="004A317B" w:rsidP="00B46D58">
            <w:pPr>
              <w:widowControl w:val="0"/>
              <w:jc w:val="center"/>
              <w:rPr>
                <w:rFonts w:ascii="GHEA Grapalat" w:hAnsi="GHEA Grapalat"/>
                <w:sz w:val="20"/>
                <w:szCs w:val="20"/>
              </w:rPr>
            </w:pPr>
          </w:p>
        </w:tc>
      </w:tr>
      <w:tr w:rsidR="004A317B" w:rsidRPr="005744FC" w14:paraId="6CAC42C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90C96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48ADDC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E6B11C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C94F99E"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A3920CE" w14:textId="77777777" w:rsidR="004A317B" w:rsidRPr="005744FC" w:rsidRDefault="004A317B" w:rsidP="00B46D58">
            <w:pPr>
              <w:widowControl w:val="0"/>
              <w:jc w:val="center"/>
              <w:rPr>
                <w:rFonts w:ascii="GHEA Grapalat" w:hAnsi="GHEA Grapalat"/>
                <w:sz w:val="20"/>
                <w:szCs w:val="20"/>
              </w:rPr>
            </w:pPr>
          </w:p>
        </w:tc>
      </w:tr>
      <w:tr w:rsidR="004A317B" w:rsidRPr="005744FC" w14:paraId="682BC2C6"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78B5C4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8601DC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0A63638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1ED7AF9"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2E9368E4" w14:textId="77777777" w:rsidR="004A317B" w:rsidRPr="005744FC" w:rsidRDefault="004A317B" w:rsidP="00B46D58">
            <w:pPr>
              <w:widowControl w:val="0"/>
              <w:jc w:val="center"/>
              <w:rPr>
                <w:rFonts w:ascii="GHEA Grapalat" w:hAnsi="GHEA Grapalat"/>
                <w:sz w:val="20"/>
                <w:szCs w:val="20"/>
              </w:rPr>
            </w:pPr>
          </w:p>
        </w:tc>
      </w:tr>
    </w:tbl>
    <w:p w14:paraId="71DC1EDC"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498E492"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8857841" w14:textId="77777777" w:rsidR="00DC619D" w:rsidRPr="00D3436F" w:rsidRDefault="00DC619D" w:rsidP="00B46D58">
      <w:pPr>
        <w:widowControl w:val="0"/>
        <w:spacing w:after="160"/>
        <w:jc w:val="both"/>
        <w:rPr>
          <w:rFonts w:ascii="GHEA Grapalat" w:hAnsi="GHEA Grapalat"/>
          <w:lang w:val="es-ES"/>
        </w:rPr>
      </w:pPr>
    </w:p>
    <w:p w14:paraId="53630677"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8FBED8E" w14:textId="77777777" w:rsidR="00B217BB" w:rsidRDefault="00B217BB" w:rsidP="00B46D58">
      <w:pPr>
        <w:rPr>
          <w:rFonts w:ascii="GHEA Grapalat" w:hAnsi="GHEA Grapalat"/>
          <w:b/>
        </w:rPr>
      </w:pPr>
      <w:r>
        <w:rPr>
          <w:rFonts w:ascii="GHEA Grapalat" w:hAnsi="GHEA Grapalat"/>
          <w:b/>
        </w:rPr>
        <w:br w:type="page"/>
      </w:r>
    </w:p>
    <w:p w14:paraId="68163DB7"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384A94B6" w14:textId="7EDB3100"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7620CF">
        <w:rPr>
          <w:rFonts w:ascii="GHEA Grapalat" w:hAnsi="GHEA Grapalat"/>
          <w:b/>
          <w:i/>
        </w:rPr>
        <w:t xml:space="preserve">запрос котировок </w:t>
      </w:r>
      <w:r w:rsidRPr="005C48F7">
        <w:rPr>
          <w:rFonts w:ascii="GHEA Grapalat" w:hAnsi="GHEA Grapalat" w:cs="GHEA Grapalat"/>
          <w:b/>
          <w:i/>
        </w:rPr>
        <w:br/>
      </w:r>
      <w:r w:rsidRPr="005C48F7">
        <w:rPr>
          <w:rFonts w:ascii="GHEA Grapalat" w:hAnsi="GHEA Grapalat"/>
          <w:b/>
          <w:i/>
        </w:rPr>
        <w:t xml:space="preserve">под кодом </w:t>
      </w:r>
      <w:r w:rsidR="00F377FB" w:rsidRPr="00F377FB">
        <w:rPr>
          <w:rFonts w:ascii="GHEA Grapalat" w:hAnsi="GHEA Grapalat"/>
          <w:b/>
          <w:i/>
        </w:rPr>
        <w:t>«</w:t>
      </w:r>
      <w:r w:rsidR="00EC7B96">
        <w:rPr>
          <w:rFonts w:ascii="GHEA Grapalat" w:hAnsi="GHEA Grapalat"/>
          <w:b/>
          <w:i/>
        </w:rPr>
        <w:t>EET-GHTsDzB-26/06</w:t>
      </w:r>
      <w:r w:rsidR="00F377FB" w:rsidRPr="00F377FB">
        <w:rPr>
          <w:rFonts w:ascii="GHEA Grapalat" w:hAnsi="GHEA Grapalat"/>
          <w:b/>
          <w:i/>
        </w:rPr>
        <w:t>»</w:t>
      </w:r>
    </w:p>
    <w:p w14:paraId="2037CDEE" w14:textId="77777777" w:rsidR="003D2FE2" w:rsidRPr="00B138F3" w:rsidRDefault="003D2FE2" w:rsidP="003D2FE2">
      <w:pPr>
        <w:widowControl w:val="0"/>
        <w:spacing w:after="160"/>
        <w:jc w:val="center"/>
        <w:rPr>
          <w:rFonts w:ascii="GHEA Grapalat" w:hAnsi="GHEA Grapalat"/>
          <w:b/>
          <w:sz w:val="22"/>
          <w:szCs w:val="22"/>
        </w:rPr>
      </w:pPr>
    </w:p>
    <w:p w14:paraId="17E3E5B3"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CEFCD62"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C971454" w14:textId="77777777" w:rsidTr="00B932B8">
        <w:tc>
          <w:tcPr>
            <w:tcW w:w="4786" w:type="dxa"/>
          </w:tcPr>
          <w:p w14:paraId="36A6FBC6"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F15A63C"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14:paraId="415DE41D" w14:textId="77777777" w:rsidR="003D2FE2" w:rsidRPr="00B138F3" w:rsidRDefault="003D2FE2" w:rsidP="00B57389">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A04F0F2" w14:textId="77777777" w:rsidR="003D2FE2" w:rsidRPr="00B138F3" w:rsidRDefault="003D2FE2" w:rsidP="00B57389">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A9C4789" w14:textId="77777777" w:rsidR="003D2FE2" w:rsidRPr="00B138F3" w:rsidRDefault="003D2FE2" w:rsidP="00B57389">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8712186" w14:textId="77777777" w:rsidR="003D2FE2" w:rsidRPr="00B138F3" w:rsidRDefault="003D2FE2" w:rsidP="00B57389">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71FC17C" w14:textId="77777777" w:rsidR="003D2FE2" w:rsidRPr="00B138F3" w:rsidRDefault="003D2FE2" w:rsidP="00B57389">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84E878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67B29CA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82C0C9E" w14:textId="5847FEBE" w:rsidR="003D2FE2" w:rsidRPr="00B138F3" w:rsidRDefault="003D2FE2" w:rsidP="00F377F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w:t>
      </w:r>
      <w:r w:rsidR="00F377FB" w:rsidRPr="00F377FB">
        <w:rPr>
          <w:rFonts w:ascii="GHEA Grapalat" w:hAnsi="GHEA Grapalat"/>
          <w:b/>
          <w:sz w:val="22"/>
        </w:rPr>
        <w:t xml:space="preserve"> </w:t>
      </w:r>
      <w:r w:rsidR="00F377FB" w:rsidRPr="002B6BA1">
        <w:rPr>
          <w:rFonts w:ascii="GHEA Grapalat" w:hAnsi="GHEA Grapalat"/>
          <w:b/>
          <w:sz w:val="22"/>
        </w:rPr>
        <w:t>ЗАО «ЭЛЕКТРАТРАНСПОРТ ЕРЕВАНА</w:t>
      </w:r>
      <w:r w:rsidR="00F377FB" w:rsidRPr="002B6BA1">
        <w:rPr>
          <w:rFonts w:ascii="GHEA Grapalat" w:hAnsi="GHEA Grapalat"/>
          <w:sz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F377FB" w:rsidRPr="00F377FB">
        <w:rPr>
          <w:rFonts w:ascii="GHEA Grapalat" w:hAnsi="GHEA Grapalat"/>
          <w:sz w:val="22"/>
          <w:szCs w:val="22"/>
        </w:rPr>
        <w:t>«</w:t>
      </w:r>
      <w:r w:rsidR="00EC7B96">
        <w:rPr>
          <w:rFonts w:ascii="GHEA Grapalat" w:hAnsi="GHEA Grapalat"/>
          <w:sz w:val="22"/>
          <w:szCs w:val="22"/>
        </w:rPr>
        <w:t>EET-GHTsDzB-26/06</w:t>
      </w:r>
      <w:r w:rsidR="00F377FB" w:rsidRPr="00F377FB">
        <w:rPr>
          <w:rFonts w:ascii="GHEA Grapalat" w:hAnsi="GHEA Grapalat"/>
          <w:sz w:val="22"/>
          <w:szCs w:val="22"/>
        </w:rPr>
        <w:t>»</w:t>
      </w:r>
      <w:r w:rsidRPr="00B138F3">
        <w:rPr>
          <w:rFonts w:ascii="GHEA Grapalat" w:hAnsi="GHEA Grapalat"/>
          <w:sz w:val="22"/>
          <w:szCs w:val="22"/>
        </w:rPr>
        <w:t>.</w:t>
      </w:r>
    </w:p>
    <w:p w14:paraId="1B62987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7F867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75735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BC16F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5C8F99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A1BC7C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6CB36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EDB1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5CEFE0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0F3356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D5527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DA68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3DC0D4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BF5F85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64601F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C7510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77B6423"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3BD65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2121AA6" w14:textId="77777777" w:rsidR="00F377FB" w:rsidRDefault="00F377FB" w:rsidP="003D2FE2">
      <w:pPr>
        <w:widowControl w:val="0"/>
        <w:spacing w:after="160"/>
        <w:ind w:firstLine="567"/>
        <w:jc w:val="center"/>
        <w:rPr>
          <w:rFonts w:ascii="GHEA Grapalat" w:hAnsi="GHEA Grapalat"/>
          <w:b/>
          <w:sz w:val="22"/>
          <w:szCs w:val="22"/>
        </w:rPr>
      </w:pPr>
    </w:p>
    <w:p w14:paraId="54FC36EA" w14:textId="77777777" w:rsidR="00F377FB" w:rsidRDefault="00F377FB" w:rsidP="003D2FE2">
      <w:pPr>
        <w:widowControl w:val="0"/>
        <w:spacing w:after="160"/>
        <w:ind w:firstLine="567"/>
        <w:jc w:val="center"/>
        <w:rPr>
          <w:rFonts w:ascii="GHEA Grapalat" w:hAnsi="GHEA Grapalat"/>
          <w:b/>
          <w:sz w:val="22"/>
          <w:szCs w:val="22"/>
        </w:rPr>
      </w:pPr>
    </w:p>
    <w:p w14:paraId="63E0A1EE" w14:textId="6B952D6A"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BB1151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382968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3D49E7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ED01FA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15A72F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5F9B49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4791E1B1" w14:textId="77777777" w:rsidR="003D2FE2" w:rsidRPr="00B138F3" w:rsidRDefault="003D2FE2" w:rsidP="003D2FE2">
      <w:pPr>
        <w:widowControl w:val="0"/>
        <w:spacing w:after="160"/>
        <w:jc w:val="right"/>
        <w:rPr>
          <w:rFonts w:ascii="GHEA Grapalat" w:hAnsi="GHEA Grapalat"/>
          <w:sz w:val="22"/>
          <w:szCs w:val="22"/>
        </w:rPr>
      </w:pPr>
    </w:p>
    <w:p w14:paraId="428C1F2A"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4945C43"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AA42D31" w14:textId="77777777" w:rsidR="003D2FE2" w:rsidRPr="00B138F3" w:rsidRDefault="003D2FE2" w:rsidP="003D2FE2">
      <w:pPr>
        <w:widowControl w:val="0"/>
        <w:spacing w:after="160"/>
        <w:jc w:val="both"/>
        <w:rPr>
          <w:rFonts w:ascii="GHEA Grapalat" w:hAnsi="GHEA Grapalat"/>
          <w:sz w:val="22"/>
          <w:szCs w:val="22"/>
        </w:rPr>
      </w:pPr>
    </w:p>
    <w:p w14:paraId="276662C8" w14:textId="77777777" w:rsidR="003D2FE2" w:rsidRPr="00B138F3" w:rsidRDefault="003D2FE2" w:rsidP="003D2FE2">
      <w:pPr>
        <w:widowControl w:val="0"/>
        <w:spacing w:after="160"/>
        <w:jc w:val="both"/>
        <w:rPr>
          <w:rFonts w:ascii="GHEA Grapalat" w:hAnsi="GHEA Grapalat"/>
          <w:sz w:val="22"/>
          <w:szCs w:val="22"/>
        </w:rPr>
      </w:pPr>
    </w:p>
    <w:p w14:paraId="1DE84C0E" w14:textId="77777777" w:rsidR="003D2FE2" w:rsidRPr="00B138F3" w:rsidRDefault="003D2FE2" w:rsidP="003D2FE2">
      <w:pPr>
        <w:rPr>
          <w:sz w:val="22"/>
          <w:szCs w:val="22"/>
        </w:rPr>
      </w:pPr>
    </w:p>
    <w:p w14:paraId="73BA6DCE" w14:textId="77777777" w:rsidR="001005B0" w:rsidRPr="00B138F3" w:rsidRDefault="001005B0" w:rsidP="003D2FE2">
      <w:pPr>
        <w:widowControl w:val="0"/>
        <w:spacing w:after="160"/>
        <w:ind w:left="567" w:right="565"/>
        <w:jc w:val="both"/>
        <w:rPr>
          <w:rFonts w:ascii="GHEA Grapalat" w:hAnsi="GHEA Grapalat"/>
          <w:sz w:val="22"/>
          <w:szCs w:val="22"/>
        </w:rPr>
      </w:pPr>
    </w:p>
    <w:p w14:paraId="521364EE" w14:textId="77777777" w:rsidR="001005B0" w:rsidRPr="00B138F3" w:rsidRDefault="001005B0" w:rsidP="00B46D58">
      <w:pPr>
        <w:widowControl w:val="0"/>
        <w:spacing w:after="160"/>
        <w:ind w:left="567" w:right="565"/>
        <w:jc w:val="center"/>
        <w:rPr>
          <w:rFonts w:ascii="GHEA Grapalat" w:hAnsi="GHEA Grapalat"/>
          <w:b/>
          <w:sz w:val="22"/>
          <w:szCs w:val="22"/>
        </w:rPr>
      </w:pPr>
    </w:p>
    <w:p w14:paraId="4D13EA48" w14:textId="77777777" w:rsidR="001005B0" w:rsidRPr="00B138F3" w:rsidRDefault="001005B0" w:rsidP="00B46D58">
      <w:pPr>
        <w:widowControl w:val="0"/>
        <w:spacing w:after="160"/>
        <w:ind w:left="567" w:right="565"/>
        <w:jc w:val="center"/>
        <w:rPr>
          <w:rFonts w:ascii="GHEA Grapalat" w:hAnsi="GHEA Grapalat"/>
          <w:b/>
          <w:sz w:val="22"/>
          <w:szCs w:val="22"/>
        </w:rPr>
      </w:pPr>
    </w:p>
    <w:p w14:paraId="100FB49C" w14:textId="77777777" w:rsidR="001005B0" w:rsidRPr="00B138F3" w:rsidRDefault="001005B0" w:rsidP="00B46D58">
      <w:pPr>
        <w:widowControl w:val="0"/>
        <w:spacing w:after="160"/>
        <w:ind w:left="567" w:right="565"/>
        <w:jc w:val="center"/>
        <w:rPr>
          <w:rFonts w:ascii="GHEA Grapalat" w:hAnsi="GHEA Grapalat"/>
          <w:b/>
          <w:sz w:val="22"/>
          <w:szCs w:val="22"/>
        </w:rPr>
      </w:pPr>
    </w:p>
    <w:p w14:paraId="45908017" w14:textId="77777777" w:rsidR="001005B0" w:rsidRPr="00B138F3" w:rsidRDefault="001005B0" w:rsidP="00B46D58">
      <w:pPr>
        <w:widowControl w:val="0"/>
        <w:spacing w:after="160"/>
        <w:ind w:left="567" w:right="565"/>
        <w:jc w:val="center"/>
        <w:rPr>
          <w:rFonts w:ascii="GHEA Grapalat" w:hAnsi="GHEA Grapalat"/>
          <w:b/>
          <w:sz w:val="22"/>
          <w:szCs w:val="22"/>
        </w:rPr>
      </w:pPr>
    </w:p>
    <w:p w14:paraId="538ECDC4" w14:textId="77777777" w:rsidR="001005B0" w:rsidRPr="00B138F3" w:rsidRDefault="001005B0" w:rsidP="00B46D58">
      <w:pPr>
        <w:widowControl w:val="0"/>
        <w:spacing w:after="160"/>
        <w:ind w:left="567" w:right="565"/>
        <w:jc w:val="center"/>
        <w:rPr>
          <w:rFonts w:ascii="GHEA Grapalat" w:hAnsi="GHEA Grapalat"/>
          <w:b/>
          <w:sz w:val="22"/>
          <w:szCs w:val="22"/>
        </w:rPr>
      </w:pPr>
    </w:p>
    <w:p w14:paraId="2878C91F" w14:textId="77777777" w:rsidR="001005B0" w:rsidRPr="00B138F3" w:rsidRDefault="001005B0" w:rsidP="00B46D58">
      <w:pPr>
        <w:widowControl w:val="0"/>
        <w:spacing w:after="160"/>
        <w:ind w:left="567" w:right="565"/>
        <w:jc w:val="center"/>
        <w:rPr>
          <w:rFonts w:ascii="GHEA Grapalat" w:hAnsi="GHEA Grapalat"/>
          <w:b/>
        </w:rPr>
      </w:pPr>
    </w:p>
    <w:p w14:paraId="3CC879D6" w14:textId="77777777" w:rsidR="001005B0" w:rsidRPr="00B138F3" w:rsidRDefault="001005B0" w:rsidP="00B46D58">
      <w:pPr>
        <w:widowControl w:val="0"/>
        <w:spacing w:after="160"/>
        <w:ind w:left="567" w:right="565"/>
        <w:jc w:val="center"/>
        <w:rPr>
          <w:rFonts w:ascii="GHEA Grapalat" w:hAnsi="GHEA Grapalat"/>
          <w:b/>
        </w:rPr>
      </w:pPr>
    </w:p>
    <w:p w14:paraId="71F6DCD5" w14:textId="77777777" w:rsidR="001005B0" w:rsidRPr="00B138F3" w:rsidRDefault="001005B0" w:rsidP="00B46D58">
      <w:pPr>
        <w:widowControl w:val="0"/>
        <w:spacing w:after="160"/>
        <w:ind w:left="567" w:right="565"/>
        <w:jc w:val="center"/>
        <w:rPr>
          <w:rFonts w:ascii="GHEA Grapalat" w:hAnsi="GHEA Grapalat"/>
          <w:b/>
        </w:rPr>
      </w:pPr>
    </w:p>
    <w:p w14:paraId="2682CC45" w14:textId="77777777" w:rsidR="001005B0" w:rsidRPr="00B138F3" w:rsidRDefault="001005B0" w:rsidP="00B46D58">
      <w:pPr>
        <w:widowControl w:val="0"/>
        <w:spacing w:after="160"/>
        <w:ind w:left="567" w:right="565"/>
        <w:jc w:val="center"/>
        <w:rPr>
          <w:rFonts w:ascii="GHEA Grapalat" w:hAnsi="GHEA Grapalat"/>
          <w:b/>
        </w:rPr>
      </w:pPr>
    </w:p>
    <w:p w14:paraId="02E33455" w14:textId="77777777" w:rsidR="001005B0" w:rsidRPr="00B138F3" w:rsidRDefault="001005B0" w:rsidP="00B46D58">
      <w:pPr>
        <w:widowControl w:val="0"/>
        <w:spacing w:after="160"/>
        <w:ind w:left="567" w:right="565"/>
        <w:jc w:val="center"/>
        <w:rPr>
          <w:rFonts w:ascii="GHEA Grapalat" w:hAnsi="GHEA Grapalat"/>
          <w:b/>
        </w:rPr>
      </w:pPr>
    </w:p>
    <w:p w14:paraId="615B5C5F" w14:textId="77777777" w:rsidR="001005B0" w:rsidRPr="00B138F3" w:rsidRDefault="001005B0" w:rsidP="00B46D58">
      <w:pPr>
        <w:widowControl w:val="0"/>
        <w:spacing w:after="160"/>
        <w:ind w:left="567" w:right="565"/>
        <w:jc w:val="center"/>
        <w:rPr>
          <w:rFonts w:ascii="GHEA Grapalat" w:hAnsi="GHEA Grapalat"/>
          <w:b/>
        </w:rPr>
      </w:pPr>
    </w:p>
    <w:p w14:paraId="08F38AE6" w14:textId="77777777" w:rsidR="001005B0" w:rsidRPr="00B138F3" w:rsidRDefault="001005B0" w:rsidP="00B46D58">
      <w:pPr>
        <w:widowControl w:val="0"/>
        <w:spacing w:after="160"/>
        <w:ind w:left="567" w:right="565"/>
        <w:jc w:val="center"/>
        <w:rPr>
          <w:rFonts w:ascii="GHEA Grapalat" w:hAnsi="GHEA Grapalat"/>
          <w:b/>
        </w:rPr>
      </w:pPr>
    </w:p>
    <w:p w14:paraId="022450A2" w14:textId="77777777" w:rsidR="001005B0" w:rsidRDefault="001005B0" w:rsidP="00B46D58">
      <w:pPr>
        <w:widowControl w:val="0"/>
        <w:spacing w:after="160"/>
        <w:ind w:left="567" w:right="565"/>
        <w:jc w:val="center"/>
        <w:rPr>
          <w:rFonts w:ascii="GHEA Grapalat" w:hAnsi="GHEA Grapalat"/>
          <w:b/>
          <w:lang w:val="hy-AM"/>
        </w:rPr>
      </w:pPr>
    </w:p>
    <w:p w14:paraId="4635F75F" w14:textId="77777777" w:rsidR="00E752B6" w:rsidRDefault="00E752B6" w:rsidP="00B46D58">
      <w:pPr>
        <w:widowControl w:val="0"/>
        <w:spacing w:after="160"/>
        <w:ind w:left="567" w:right="565"/>
        <w:jc w:val="center"/>
        <w:rPr>
          <w:rFonts w:ascii="GHEA Grapalat" w:hAnsi="GHEA Grapalat"/>
          <w:b/>
          <w:lang w:val="hy-AM"/>
        </w:rPr>
      </w:pPr>
    </w:p>
    <w:p w14:paraId="1F5FCAE9"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190443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81D7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D8543B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6AD5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0BB3490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2A9A8"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4D28ACF"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0577D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76EE6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3E0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627B933"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10EF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DAF5BA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F8BE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9C84A4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5CFFA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377FB" w:rsidRPr="00B138F3" w14:paraId="4B37A35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5C6C7" w14:textId="2D8C2DAF" w:rsidR="00F377FB" w:rsidRPr="00B138F3" w:rsidRDefault="00F377FB" w:rsidP="00F377FB">
            <w:pPr>
              <w:widowControl w:val="0"/>
              <w:tabs>
                <w:tab w:val="left" w:pos="855"/>
              </w:tabs>
              <w:spacing w:after="160"/>
              <w:ind w:left="360"/>
              <w:rPr>
                <w:rFonts w:ascii="GHEA Grapalat" w:hAnsi="GHEA Grapalat"/>
              </w:rPr>
            </w:pPr>
            <w:r w:rsidRPr="00E27564">
              <w:rPr>
                <w:rFonts w:ascii="GHEA Grapalat" w:hAnsi="GHEA Grapalat"/>
              </w:rPr>
              <w:t>9.</w:t>
            </w:r>
            <w:r w:rsidRPr="00E27564">
              <w:rPr>
                <w:rFonts w:ascii="GHEA Grapalat" w:hAnsi="GHEA Grapalat"/>
              </w:rPr>
              <w:tab/>
              <w:t>Наименование, или имя, фамилия бенефициара:</w:t>
            </w:r>
            <w:r w:rsidRPr="00E27564">
              <w:rPr>
                <w:rFonts w:ascii="GHEA Grapalat" w:hAnsi="GHEA Grapalat"/>
                <w:b/>
              </w:rPr>
              <w:t xml:space="preserve"> </w:t>
            </w:r>
            <w:r>
              <w:rPr>
                <w:rFonts w:ascii="GHEA Grapalat" w:hAnsi="GHEA Grapalat"/>
                <w:b/>
              </w:rPr>
              <w:t>ЗАО</w:t>
            </w:r>
            <w:r w:rsidRPr="00E27564">
              <w:rPr>
                <w:rFonts w:ascii="GHEA Grapalat" w:hAnsi="GHEA Grapalat"/>
                <w:b/>
              </w:rPr>
              <w:t xml:space="preserve"> </w:t>
            </w:r>
            <w:r>
              <w:rPr>
                <w:rFonts w:ascii="GHEA Grapalat" w:hAnsi="GHEA Grapalat"/>
                <w:b/>
              </w:rPr>
              <w:t>ЭЛЕКТРАТРАНСПОРТ ЕРЕВАНА</w:t>
            </w:r>
          </w:p>
        </w:tc>
      </w:tr>
      <w:tr w:rsidR="00F377FB" w:rsidRPr="00B138F3" w14:paraId="167A8C2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26C1E" w14:textId="1549D423" w:rsidR="00F377FB" w:rsidRPr="00B138F3" w:rsidRDefault="00F377FB" w:rsidP="00F377FB">
            <w:pPr>
              <w:widowControl w:val="0"/>
              <w:tabs>
                <w:tab w:val="left" w:pos="855"/>
              </w:tabs>
              <w:spacing w:after="160"/>
              <w:ind w:left="360"/>
              <w:rPr>
                <w:rFonts w:ascii="GHEA Grapalat" w:hAnsi="GHEA Grapalat"/>
              </w:rPr>
            </w:pPr>
            <w:r w:rsidRPr="00E27564">
              <w:rPr>
                <w:rFonts w:ascii="GHEA Grapalat" w:hAnsi="GHEA Grapalat"/>
              </w:rPr>
              <w:t>10.</w:t>
            </w:r>
            <w:r w:rsidRPr="00E27564">
              <w:rPr>
                <w:rFonts w:ascii="GHEA Grapalat" w:hAnsi="GHEA Grapalat"/>
              </w:rPr>
              <w:tab/>
              <w:t>НЗОУ бенефициара (не заполняется)</w:t>
            </w:r>
          </w:p>
        </w:tc>
      </w:tr>
      <w:tr w:rsidR="00F377FB" w:rsidRPr="00B138F3" w14:paraId="1C444CD8"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5E5734" w14:textId="7E26114C" w:rsidR="00F377FB" w:rsidRPr="00B138F3" w:rsidRDefault="00F377FB" w:rsidP="00F377FB">
            <w:pPr>
              <w:widowControl w:val="0"/>
              <w:tabs>
                <w:tab w:val="left" w:pos="855"/>
              </w:tabs>
              <w:spacing w:after="160"/>
              <w:ind w:left="360"/>
              <w:rPr>
                <w:rFonts w:ascii="GHEA Grapalat" w:hAnsi="GHEA Grapalat"/>
              </w:rPr>
            </w:pPr>
            <w:r w:rsidRPr="00E27564">
              <w:rPr>
                <w:rFonts w:ascii="GHEA Grapalat" w:hAnsi="GHEA Grapalat"/>
              </w:rPr>
              <w:t>11.</w:t>
            </w:r>
            <w:r w:rsidRPr="00E27564">
              <w:rPr>
                <w:rFonts w:ascii="GHEA Grapalat" w:hAnsi="GHEA Grapalat"/>
              </w:rPr>
              <w:tab/>
              <w:t xml:space="preserve">УНН бенефициара: </w:t>
            </w:r>
            <w:r w:rsidRPr="00B92A6A">
              <w:rPr>
                <w:rFonts w:ascii="GHEA Grapalat" w:hAnsi="GHEA Grapalat" w:cs="Sylfaen"/>
                <w:b/>
                <w:bCs/>
                <w:sz w:val="20"/>
                <w:szCs w:val="20"/>
                <w:lang w:val="hy-AM"/>
              </w:rPr>
              <w:t>02234505</w:t>
            </w:r>
          </w:p>
        </w:tc>
      </w:tr>
      <w:tr w:rsidR="00F377FB" w:rsidRPr="00B138F3" w14:paraId="0024C84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4C421" w14:textId="680A8338" w:rsidR="00F377FB" w:rsidRPr="00B138F3" w:rsidRDefault="00F377FB" w:rsidP="00F377FB">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Pr>
                <w:rFonts w:ascii="GHEA Grapalat" w:hAnsi="GHEA Grapalat"/>
                <w:b/>
              </w:rPr>
              <w:t xml:space="preserve"> ЗАО «АМИО БАНК»</w:t>
            </w:r>
          </w:p>
        </w:tc>
      </w:tr>
      <w:tr w:rsidR="00F377FB" w:rsidRPr="00B138F3" w14:paraId="151C8459"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53986" w14:textId="4D83695E" w:rsidR="00F377FB" w:rsidRPr="00B138F3" w:rsidRDefault="00F377FB" w:rsidP="00F377FB">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t xml:space="preserve">Номер счета бенефициара (сч.№) </w:t>
            </w:r>
            <w:r>
              <w:rPr>
                <w:rFonts w:ascii="GHEA Grapalat" w:hAnsi="GHEA Grapalat" w:cs="Sylfaen"/>
                <w:b/>
                <w:bCs/>
                <w:sz w:val="20"/>
                <w:szCs w:val="20"/>
                <w:lang w:val="hy-AM"/>
              </w:rPr>
              <w:t>1150008870220100</w:t>
            </w:r>
          </w:p>
        </w:tc>
      </w:tr>
      <w:tr w:rsidR="00E752B6" w:rsidRPr="00B138F3" w14:paraId="6CA98D0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0DF62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63F20AF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95768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0218459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9B765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F8C408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39FF4"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2B8C9A0D"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293CF8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035514D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FEA6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584745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0DC67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043B7D66" w14:textId="77777777" w:rsidTr="0089079B">
        <w:trPr>
          <w:trHeight w:val="2972"/>
        </w:trPr>
        <w:tc>
          <w:tcPr>
            <w:tcW w:w="5616" w:type="dxa"/>
            <w:tcBorders>
              <w:top w:val="nil"/>
              <w:left w:val="single" w:sz="4" w:space="0" w:color="auto"/>
              <w:bottom w:val="single" w:sz="4" w:space="0" w:color="auto"/>
              <w:right w:val="single" w:sz="4" w:space="0" w:color="auto"/>
            </w:tcBorders>
            <w:noWrap/>
            <w:vAlign w:val="bottom"/>
          </w:tcPr>
          <w:p w14:paraId="157010BD"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73EE20E" w14:textId="77777777" w:rsidR="00E752B6" w:rsidRPr="00B138F3" w:rsidRDefault="00E752B6" w:rsidP="009216D6">
            <w:pPr>
              <w:widowControl w:val="0"/>
              <w:spacing w:after="160"/>
              <w:rPr>
                <w:rFonts w:ascii="GHEA Grapalat" w:hAnsi="GHEA Grapalat" w:cs="Sylfaen"/>
              </w:rPr>
            </w:pPr>
          </w:p>
          <w:p w14:paraId="1272D9D4"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B1B49F8" w14:textId="77777777" w:rsidR="00E752B6" w:rsidRPr="00B138F3" w:rsidRDefault="00E752B6" w:rsidP="009216D6">
            <w:pPr>
              <w:widowControl w:val="0"/>
              <w:spacing w:after="160"/>
              <w:rPr>
                <w:rFonts w:ascii="GHEA Grapalat" w:hAnsi="GHEA Grapalat" w:cs="Sylfaen"/>
              </w:rPr>
            </w:pPr>
          </w:p>
          <w:p w14:paraId="40F1928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E8EF9F2" w14:textId="77777777" w:rsidR="00E752B6" w:rsidRPr="00B138F3" w:rsidRDefault="00E752B6" w:rsidP="009216D6">
            <w:pPr>
              <w:widowControl w:val="0"/>
              <w:spacing w:after="160"/>
              <w:rPr>
                <w:rFonts w:ascii="GHEA Grapalat" w:hAnsi="GHEA Grapalat" w:cs="Sylfaen"/>
              </w:rPr>
            </w:pPr>
          </w:p>
          <w:p w14:paraId="0504BA3A" w14:textId="3A536999" w:rsidR="00E752B6" w:rsidRPr="00B138F3" w:rsidRDefault="00E752B6" w:rsidP="0089079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14:paraId="2168F20D"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21AB24A" w14:textId="77777777" w:rsidR="00E752B6" w:rsidRPr="00B138F3" w:rsidRDefault="00E752B6" w:rsidP="009216D6">
            <w:pPr>
              <w:widowControl w:val="0"/>
              <w:spacing w:after="160"/>
              <w:rPr>
                <w:rFonts w:ascii="GHEA Grapalat" w:hAnsi="GHEA Grapalat" w:cs="Sylfaen"/>
              </w:rPr>
            </w:pPr>
          </w:p>
          <w:p w14:paraId="6536AB5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D58A02A" w14:textId="77777777" w:rsidR="00E752B6" w:rsidRPr="00B138F3" w:rsidRDefault="00E752B6" w:rsidP="009216D6">
            <w:pPr>
              <w:widowControl w:val="0"/>
              <w:spacing w:after="160"/>
              <w:jc w:val="right"/>
              <w:rPr>
                <w:rFonts w:ascii="GHEA Grapalat" w:hAnsi="GHEA Grapalat" w:cs="Tahoma"/>
              </w:rPr>
            </w:pPr>
          </w:p>
          <w:p w14:paraId="4C0570D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7C7564E" w14:textId="77777777" w:rsidR="00E752B6" w:rsidRPr="00B138F3" w:rsidRDefault="00E752B6" w:rsidP="009216D6">
            <w:pPr>
              <w:widowControl w:val="0"/>
              <w:spacing w:after="160"/>
              <w:rPr>
                <w:rFonts w:ascii="GHEA Grapalat" w:hAnsi="GHEA Grapalat" w:cs="Sylfaen"/>
              </w:rPr>
            </w:pPr>
          </w:p>
          <w:p w14:paraId="0546B286"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C122AE6" w14:textId="77777777" w:rsidTr="0089079B">
        <w:trPr>
          <w:trHeight w:val="1298"/>
        </w:trPr>
        <w:tc>
          <w:tcPr>
            <w:tcW w:w="5616" w:type="dxa"/>
            <w:tcBorders>
              <w:top w:val="single" w:sz="4" w:space="0" w:color="auto"/>
              <w:left w:val="single" w:sz="4" w:space="0" w:color="auto"/>
              <w:right w:val="single" w:sz="4" w:space="0" w:color="auto"/>
            </w:tcBorders>
            <w:noWrap/>
            <w:vAlign w:val="bottom"/>
          </w:tcPr>
          <w:p w14:paraId="794666CD"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CE2C1E2" w14:textId="77777777" w:rsidR="00E752B6" w:rsidRPr="00B138F3" w:rsidRDefault="00E752B6" w:rsidP="009216D6">
            <w:pPr>
              <w:widowControl w:val="0"/>
              <w:spacing w:after="160"/>
              <w:rPr>
                <w:rFonts w:ascii="GHEA Grapalat" w:hAnsi="GHEA Grapalat"/>
              </w:rPr>
            </w:pPr>
          </w:p>
          <w:p w14:paraId="4234B4DF"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29E9599" w14:textId="2537FA89" w:rsidR="00E752B6" w:rsidRPr="00B138F3" w:rsidRDefault="00E752B6" w:rsidP="0089079B">
            <w:pPr>
              <w:widowControl w:val="0"/>
              <w:spacing w:after="160"/>
              <w:ind w:left="3828" w:right="13"/>
              <w:jc w:val="both"/>
              <w:rPr>
                <w:rFonts w:ascii="GHEA Grapalat" w:hAnsi="GHEA Grapalat" w:cs="Arial"/>
              </w:rPr>
            </w:pPr>
            <w:r w:rsidRPr="00B138F3">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08DDEC65"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4C2A20D" w14:textId="77777777" w:rsidR="00E752B6" w:rsidRPr="00B138F3" w:rsidRDefault="00E752B6" w:rsidP="009216D6">
            <w:pPr>
              <w:widowControl w:val="0"/>
              <w:spacing w:after="160"/>
              <w:rPr>
                <w:rFonts w:ascii="GHEA Grapalat" w:hAnsi="GHEA Grapalat" w:cs="Tahoma"/>
              </w:rPr>
            </w:pPr>
          </w:p>
          <w:p w14:paraId="79CFB1DF"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8CF1980" w14:textId="6F931A95" w:rsidR="00E752B6" w:rsidRPr="00B138F3" w:rsidRDefault="00E752B6" w:rsidP="0089079B">
            <w:pPr>
              <w:widowControl w:val="0"/>
              <w:spacing w:after="160"/>
              <w:ind w:right="983"/>
              <w:jc w:val="right"/>
              <w:rPr>
                <w:rFonts w:ascii="GHEA Grapalat" w:hAnsi="GHEA Grapalat" w:cs="Arial"/>
              </w:rPr>
            </w:pPr>
            <w:r w:rsidRPr="00B138F3">
              <w:rPr>
                <w:rFonts w:ascii="GHEA Grapalat" w:hAnsi="GHEA Grapalat"/>
                <w:vertAlign w:val="superscript"/>
              </w:rPr>
              <w:t>/подпись/</w:t>
            </w:r>
          </w:p>
        </w:tc>
      </w:tr>
      <w:tr w:rsidR="00E752B6" w:rsidRPr="00B138F3" w14:paraId="4375F49B" w14:textId="77777777" w:rsidTr="0089079B">
        <w:trPr>
          <w:trHeight w:val="642"/>
        </w:trPr>
        <w:tc>
          <w:tcPr>
            <w:tcW w:w="5616" w:type="dxa"/>
            <w:tcBorders>
              <w:top w:val="nil"/>
              <w:left w:val="single" w:sz="4" w:space="0" w:color="auto"/>
              <w:bottom w:val="single" w:sz="4" w:space="0" w:color="auto"/>
              <w:right w:val="single" w:sz="4" w:space="0" w:color="auto"/>
            </w:tcBorders>
            <w:noWrap/>
            <w:vAlign w:val="bottom"/>
          </w:tcPr>
          <w:p w14:paraId="1004ACDF"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E68AF78" w14:textId="77777777" w:rsidR="00E752B6" w:rsidRPr="00B138F3" w:rsidRDefault="00E752B6" w:rsidP="009216D6">
            <w:pPr>
              <w:widowControl w:val="0"/>
              <w:spacing w:after="160"/>
              <w:rPr>
                <w:rFonts w:ascii="GHEA Grapalat" w:hAnsi="GHEA Grapalat" w:cs="Sylfaen"/>
              </w:rPr>
            </w:pPr>
          </w:p>
          <w:p w14:paraId="31205ADF" w14:textId="0224A182" w:rsidR="00E752B6" w:rsidRPr="00B138F3" w:rsidRDefault="00E752B6" w:rsidP="0089079B">
            <w:pPr>
              <w:widowControl w:val="0"/>
              <w:spacing w:after="160"/>
              <w:ind w:right="155"/>
              <w:jc w:val="right"/>
              <w:rPr>
                <w:rFonts w:ascii="GHEA Grapalat" w:hAnsi="GHEA Grapalat" w:cs="Sylfaen"/>
                <w:lang w:val="en-US"/>
              </w:rPr>
            </w:pPr>
            <w:r w:rsidRPr="00B138F3">
              <w:rPr>
                <w:rFonts w:ascii="GHEA Grapalat" w:hAnsi="GHEA Grapalat"/>
              </w:rPr>
              <w:t>24.в"___" ___ 20___ г.</w:t>
            </w:r>
          </w:p>
        </w:tc>
        <w:tc>
          <w:tcPr>
            <w:tcW w:w="5364" w:type="dxa"/>
            <w:tcBorders>
              <w:top w:val="nil"/>
              <w:left w:val="nil"/>
              <w:bottom w:val="single" w:sz="4" w:space="0" w:color="auto"/>
              <w:right w:val="single" w:sz="4" w:space="0" w:color="auto"/>
            </w:tcBorders>
            <w:noWrap/>
            <w:vAlign w:val="bottom"/>
          </w:tcPr>
          <w:p w14:paraId="414AF367"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368A0D0" w14:textId="77777777" w:rsidR="00E752B6" w:rsidRPr="00B138F3" w:rsidRDefault="00E752B6" w:rsidP="009216D6">
            <w:pPr>
              <w:widowControl w:val="0"/>
              <w:spacing w:after="160"/>
              <w:rPr>
                <w:rFonts w:ascii="GHEA Grapalat" w:hAnsi="GHEA Grapalat"/>
              </w:rPr>
            </w:pPr>
          </w:p>
          <w:p w14:paraId="0FEE491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F35B993" w14:textId="77777777" w:rsidR="00E752B6" w:rsidRPr="00B138F3" w:rsidRDefault="00E752B6" w:rsidP="00E752B6">
      <w:pPr>
        <w:widowControl w:val="0"/>
        <w:spacing w:after="160"/>
        <w:jc w:val="center"/>
        <w:rPr>
          <w:rFonts w:ascii="GHEA Grapalat" w:hAnsi="GHEA Grapalat" w:cs="Sylfaen"/>
        </w:rPr>
      </w:pPr>
    </w:p>
    <w:p w14:paraId="6B1CF904" w14:textId="77777777" w:rsidR="00E752B6" w:rsidRPr="00E752B6" w:rsidRDefault="00E752B6" w:rsidP="00B46D58">
      <w:pPr>
        <w:widowControl w:val="0"/>
        <w:spacing w:after="160"/>
        <w:ind w:left="567" w:right="565"/>
        <w:jc w:val="center"/>
        <w:rPr>
          <w:rFonts w:ascii="GHEA Grapalat" w:hAnsi="GHEA Grapalat"/>
          <w:b/>
        </w:rPr>
      </w:pPr>
    </w:p>
    <w:p w14:paraId="518A0CA2" w14:textId="77777777" w:rsidR="001005B0" w:rsidRPr="00B138F3" w:rsidRDefault="001005B0" w:rsidP="00B46D58">
      <w:pPr>
        <w:widowControl w:val="0"/>
        <w:spacing w:after="160"/>
        <w:ind w:left="567" w:right="565"/>
        <w:jc w:val="center"/>
        <w:rPr>
          <w:rFonts w:ascii="GHEA Grapalat" w:hAnsi="GHEA Grapalat"/>
          <w:b/>
        </w:rPr>
      </w:pPr>
    </w:p>
    <w:p w14:paraId="38137832" w14:textId="77777777" w:rsidR="001005B0" w:rsidRPr="00B138F3" w:rsidRDefault="001005B0" w:rsidP="00B46D58">
      <w:pPr>
        <w:widowControl w:val="0"/>
        <w:spacing w:after="160"/>
        <w:ind w:left="567" w:right="565"/>
        <w:jc w:val="center"/>
        <w:rPr>
          <w:rFonts w:ascii="GHEA Grapalat" w:hAnsi="GHEA Grapalat"/>
          <w:b/>
        </w:rPr>
      </w:pPr>
    </w:p>
    <w:p w14:paraId="5DF6EBBB" w14:textId="77777777" w:rsidR="001005B0" w:rsidRPr="00B138F3" w:rsidRDefault="001005B0" w:rsidP="00B46D58">
      <w:pPr>
        <w:widowControl w:val="0"/>
        <w:spacing w:after="160"/>
        <w:ind w:left="567" w:right="565"/>
        <w:jc w:val="center"/>
        <w:rPr>
          <w:rFonts w:ascii="GHEA Grapalat" w:hAnsi="GHEA Grapalat"/>
          <w:b/>
        </w:rPr>
      </w:pPr>
    </w:p>
    <w:p w14:paraId="64BE4F68" w14:textId="77777777" w:rsidR="00C3421C" w:rsidRPr="00B138F3" w:rsidRDefault="00C3421C" w:rsidP="00C3421C">
      <w:pPr>
        <w:widowControl w:val="0"/>
        <w:spacing w:after="160"/>
        <w:jc w:val="center"/>
        <w:rPr>
          <w:rFonts w:ascii="GHEA Grapalat" w:hAnsi="GHEA Grapalat" w:cs="Sylfaen"/>
        </w:rPr>
      </w:pPr>
    </w:p>
    <w:p w14:paraId="73F926E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55D810"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04EB28E"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253240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24DC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1DE96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990FC2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A2619E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2BC22B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68D572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754FFF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2ED1C5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D6545D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1353C3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681F4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90C0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6F8EA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EC0CEA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C392E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E6E2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59B97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8D06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5154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62B33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321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144B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B4FF5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DF7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61A6041"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EB73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B455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513A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5F6C6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7FA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27F2F7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4D0A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8E21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B44B7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4BF9C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53D6C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1C35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035F68F"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40A4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5CA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A5C0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E564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58B2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7809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800D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30E40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D698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B00F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6C0A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E81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65B96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2A0DD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58F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BF9D3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2002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ACC3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EA4B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69FC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D0EEA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10E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B8B2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8ACCF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7D932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842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18405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C861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6FB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F231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4EA9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FBA78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723C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37F2D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113ED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155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B6A0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9492A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B202F5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5E0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81F5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0A387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A49D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3062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54F37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52DF0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C442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0399B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D1312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C8E4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0572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11532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E5C63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D0E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8D588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F1DB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898E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1F49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C83630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F13E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F8C68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88A3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BF19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49F3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223C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1FA0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B0C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69EB8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2244F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1B7E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C77C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AF39E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AEC98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A1E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B4E61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1017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B64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1F05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3492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5FB1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F88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160829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21D7C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DFA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CDCB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88C6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214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DF6C1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E5C3B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59D06D"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79DDF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2017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34ED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9864E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0885D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B40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53FB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1F098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81A42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429858"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DDB39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E2B02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A103C"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9EDA4D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CDA8E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A034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34476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D9F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27E2F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DF1D1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310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C923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A7018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9656E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92CC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821A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E43A8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4B3F5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DCDC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F5A8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8414C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C2EB2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4C8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E7B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8B3E3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82DE1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300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A9FE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BA2D36D"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095DB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010EF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DA191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DC93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44E37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7BD8D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1FA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2E43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D655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6F805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802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D73B6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B2A4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D00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8C16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4D3A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8D24D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9C06C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0948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33E38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FF19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091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22F23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9B402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A3AEDF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5A6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7ADCA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1317B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4CB0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19E60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9946B9"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E2BAD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C713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D3139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47C79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678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86FE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DE4660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E7A90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466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9F081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4AB50F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F2845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E58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921D4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5DFBA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EF82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C53B0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AC32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16AD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157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9BD24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46B798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900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59F3F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94222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E6C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0A6A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BB4EB66" w14:textId="77777777" w:rsidR="00C3421C" w:rsidRPr="00B138F3" w:rsidRDefault="00C3421C" w:rsidP="000745BE">
            <w:pPr>
              <w:widowControl w:val="0"/>
              <w:spacing w:after="120"/>
              <w:jc w:val="center"/>
              <w:rPr>
                <w:rFonts w:ascii="GHEA Grapalat" w:hAnsi="GHEA Grapalat"/>
                <w:sz w:val="18"/>
                <w:szCs w:val="18"/>
              </w:rPr>
            </w:pPr>
          </w:p>
        </w:tc>
      </w:tr>
    </w:tbl>
    <w:p w14:paraId="0C51D996" w14:textId="77777777" w:rsidR="001005B0" w:rsidRPr="00B138F3" w:rsidRDefault="001005B0" w:rsidP="00B46D58">
      <w:pPr>
        <w:widowControl w:val="0"/>
        <w:spacing w:after="160"/>
        <w:ind w:left="567" w:right="565"/>
        <w:jc w:val="center"/>
        <w:rPr>
          <w:rFonts w:ascii="GHEA Grapalat" w:hAnsi="GHEA Grapalat"/>
          <w:b/>
        </w:rPr>
      </w:pPr>
    </w:p>
    <w:p w14:paraId="3B150A50" w14:textId="77777777" w:rsidR="001005B0" w:rsidRPr="00B138F3" w:rsidRDefault="001005B0" w:rsidP="00B46D58">
      <w:pPr>
        <w:widowControl w:val="0"/>
        <w:spacing w:after="160"/>
        <w:ind w:left="567" w:right="565"/>
        <w:jc w:val="center"/>
        <w:rPr>
          <w:rFonts w:ascii="GHEA Grapalat" w:hAnsi="GHEA Grapalat"/>
          <w:b/>
        </w:rPr>
      </w:pPr>
    </w:p>
    <w:p w14:paraId="31396918" w14:textId="77777777" w:rsidR="001005B0" w:rsidRPr="00B138F3" w:rsidRDefault="001005B0" w:rsidP="00B46D58">
      <w:pPr>
        <w:widowControl w:val="0"/>
        <w:spacing w:after="160"/>
        <w:ind w:left="567" w:right="565"/>
        <w:jc w:val="center"/>
        <w:rPr>
          <w:rFonts w:ascii="GHEA Grapalat" w:hAnsi="GHEA Grapalat"/>
          <w:b/>
        </w:rPr>
      </w:pPr>
    </w:p>
    <w:p w14:paraId="028182E2" w14:textId="77777777" w:rsidR="001005B0" w:rsidRPr="00B138F3" w:rsidRDefault="001005B0" w:rsidP="00B46D58">
      <w:pPr>
        <w:widowControl w:val="0"/>
        <w:spacing w:after="160"/>
        <w:ind w:left="567" w:right="565"/>
        <w:jc w:val="center"/>
        <w:rPr>
          <w:rFonts w:ascii="GHEA Grapalat" w:hAnsi="GHEA Grapalat"/>
          <w:b/>
        </w:rPr>
      </w:pPr>
    </w:p>
    <w:p w14:paraId="3D86BE51" w14:textId="77777777" w:rsidR="001005B0" w:rsidRPr="00B138F3" w:rsidRDefault="001005B0" w:rsidP="00B46D58">
      <w:pPr>
        <w:widowControl w:val="0"/>
        <w:spacing w:after="160"/>
        <w:ind w:left="567" w:right="565"/>
        <w:jc w:val="center"/>
        <w:rPr>
          <w:rFonts w:ascii="GHEA Grapalat" w:hAnsi="GHEA Grapalat"/>
          <w:b/>
        </w:rPr>
      </w:pPr>
    </w:p>
    <w:p w14:paraId="753FF554" w14:textId="77777777" w:rsidR="001005B0" w:rsidRPr="00B138F3" w:rsidRDefault="001005B0" w:rsidP="00B46D58">
      <w:pPr>
        <w:widowControl w:val="0"/>
        <w:spacing w:after="160"/>
        <w:ind w:left="567" w:right="565"/>
        <w:jc w:val="center"/>
        <w:rPr>
          <w:rFonts w:ascii="GHEA Grapalat" w:hAnsi="GHEA Grapalat"/>
          <w:b/>
        </w:rPr>
      </w:pPr>
    </w:p>
    <w:p w14:paraId="31B3886F" w14:textId="77777777" w:rsidR="001005B0" w:rsidRPr="00B138F3" w:rsidRDefault="001005B0" w:rsidP="00B46D58">
      <w:pPr>
        <w:widowControl w:val="0"/>
        <w:spacing w:after="160"/>
        <w:ind w:left="567" w:right="565"/>
        <w:jc w:val="center"/>
        <w:rPr>
          <w:rFonts w:ascii="GHEA Grapalat" w:hAnsi="GHEA Grapalat"/>
          <w:b/>
        </w:rPr>
      </w:pPr>
    </w:p>
    <w:p w14:paraId="4F85D9F9" w14:textId="77777777" w:rsidR="001005B0" w:rsidRPr="00B138F3" w:rsidRDefault="001005B0" w:rsidP="00B46D58">
      <w:pPr>
        <w:widowControl w:val="0"/>
        <w:spacing w:after="160"/>
        <w:ind w:left="567" w:right="565"/>
        <w:jc w:val="center"/>
        <w:rPr>
          <w:rFonts w:ascii="GHEA Grapalat" w:hAnsi="GHEA Grapalat"/>
          <w:b/>
        </w:rPr>
      </w:pPr>
    </w:p>
    <w:p w14:paraId="5D080284" w14:textId="77777777" w:rsidR="001005B0" w:rsidRPr="00B138F3" w:rsidRDefault="001005B0" w:rsidP="00B46D58">
      <w:pPr>
        <w:widowControl w:val="0"/>
        <w:spacing w:after="160"/>
        <w:ind w:left="567" w:right="565"/>
        <w:jc w:val="center"/>
        <w:rPr>
          <w:rFonts w:ascii="GHEA Grapalat" w:hAnsi="GHEA Grapalat"/>
          <w:b/>
        </w:rPr>
      </w:pPr>
    </w:p>
    <w:p w14:paraId="175572B9" w14:textId="77777777" w:rsidR="001005B0" w:rsidRPr="00B138F3" w:rsidRDefault="001005B0" w:rsidP="00B46D58">
      <w:pPr>
        <w:widowControl w:val="0"/>
        <w:spacing w:after="160"/>
        <w:ind w:left="567" w:right="565"/>
        <w:jc w:val="center"/>
        <w:rPr>
          <w:rFonts w:ascii="GHEA Grapalat" w:hAnsi="GHEA Grapalat"/>
          <w:b/>
        </w:rPr>
      </w:pPr>
    </w:p>
    <w:p w14:paraId="441EE4D8" w14:textId="77777777" w:rsidR="001005B0" w:rsidRPr="00B138F3" w:rsidRDefault="001005B0" w:rsidP="00B46D58">
      <w:pPr>
        <w:widowControl w:val="0"/>
        <w:spacing w:after="160"/>
        <w:ind w:left="567" w:right="565"/>
        <w:jc w:val="center"/>
        <w:rPr>
          <w:rFonts w:ascii="GHEA Grapalat" w:hAnsi="GHEA Grapalat"/>
          <w:b/>
        </w:rPr>
      </w:pPr>
    </w:p>
    <w:p w14:paraId="703E10CD" w14:textId="77777777" w:rsidR="001005B0" w:rsidRPr="00B138F3" w:rsidRDefault="001005B0" w:rsidP="00B46D58">
      <w:pPr>
        <w:widowControl w:val="0"/>
        <w:spacing w:after="160"/>
        <w:ind w:left="567" w:right="565"/>
        <w:jc w:val="center"/>
        <w:rPr>
          <w:rFonts w:ascii="GHEA Grapalat" w:hAnsi="GHEA Grapalat"/>
          <w:b/>
        </w:rPr>
      </w:pPr>
    </w:p>
    <w:p w14:paraId="18177C9D" w14:textId="77777777" w:rsidR="001005B0" w:rsidRPr="00B138F3" w:rsidRDefault="001005B0" w:rsidP="00B46D58">
      <w:pPr>
        <w:widowControl w:val="0"/>
        <w:spacing w:after="160"/>
        <w:ind w:left="567" w:right="565"/>
        <w:jc w:val="center"/>
        <w:rPr>
          <w:rFonts w:ascii="GHEA Grapalat" w:hAnsi="GHEA Grapalat"/>
          <w:b/>
        </w:rPr>
      </w:pPr>
    </w:p>
    <w:p w14:paraId="08DEF2E5" w14:textId="77777777" w:rsidR="000A214C" w:rsidRPr="00B138F3" w:rsidRDefault="000A214C" w:rsidP="00F377FB">
      <w:pPr>
        <w:widowControl w:val="0"/>
        <w:jc w:val="right"/>
        <w:rPr>
          <w:rFonts w:ascii="GHEA Grapalat" w:hAnsi="GHEA Grapalat" w:cs="GHEA Grapalat"/>
          <w:i/>
        </w:rPr>
      </w:pPr>
      <w:r w:rsidRPr="00B138F3">
        <w:rPr>
          <w:rFonts w:ascii="GHEA Grapalat" w:hAnsi="GHEA Grapalat"/>
          <w:i/>
        </w:rPr>
        <w:lastRenderedPageBreak/>
        <w:t>Приложение № 5.1</w:t>
      </w:r>
    </w:p>
    <w:p w14:paraId="169104E1" w14:textId="17F29F39" w:rsidR="00AF4211" w:rsidRPr="00B138F3" w:rsidRDefault="000A214C" w:rsidP="00F377FB">
      <w:pPr>
        <w:widowControl w:val="0"/>
        <w:jc w:val="right"/>
        <w:rPr>
          <w:rFonts w:ascii="GHEA Grapalat" w:hAnsi="GHEA Grapalat"/>
          <w:b/>
        </w:rPr>
      </w:pPr>
      <w:r w:rsidRPr="00B138F3">
        <w:rPr>
          <w:rFonts w:ascii="GHEA Grapalat" w:hAnsi="GHEA Grapalat"/>
          <w:i/>
        </w:rPr>
        <w:t xml:space="preserve">к Приглашению на </w:t>
      </w:r>
      <w:r w:rsidR="007620CF">
        <w:rPr>
          <w:rFonts w:ascii="GHEA Grapalat" w:hAnsi="GHEA Grapalat"/>
          <w:i/>
        </w:rPr>
        <w:t xml:space="preserve">запрос котировок </w:t>
      </w:r>
      <w:r w:rsidRPr="00B138F3">
        <w:rPr>
          <w:rFonts w:ascii="GHEA Grapalat" w:hAnsi="GHEA Grapalat"/>
          <w:i/>
        </w:rPr>
        <w:br/>
        <w:t xml:space="preserve">под кодом </w:t>
      </w:r>
      <w:r w:rsidR="00F377FB" w:rsidRPr="00F377FB">
        <w:rPr>
          <w:rFonts w:ascii="GHEA Grapalat" w:hAnsi="GHEA Grapalat"/>
          <w:i/>
        </w:rPr>
        <w:t>«</w:t>
      </w:r>
      <w:r w:rsidR="00EC7B96">
        <w:rPr>
          <w:rFonts w:ascii="GHEA Grapalat" w:hAnsi="GHEA Grapalat"/>
          <w:i/>
        </w:rPr>
        <w:t>EET-GHTsDzB-26/06</w:t>
      </w:r>
      <w:r w:rsidR="00F377FB" w:rsidRPr="00F377FB">
        <w:rPr>
          <w:rFonts w:ascii="GHEA Grapalat" w:hAnsi="GHEA Grapalat"/>
          <w:i/>
        </w:rPr>
        <w:t>»</w:t>
      </w:r>
    </w:p>
    <w:p w14:paraId="5474DE9D" w14:textId="77777777" w:rsidR="000A214C" w:rsidRPr="00B138F3" w:rsidRDefault="000A214C" w:rsidP="00F377FB">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228D13B0"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EE6F0A7" w14:textId="77777777" w:rsidTr="000745BE">
        <w:tc>
          <w:tcPr>
            <w:tcW w:w="4786" w:type="dxa"/>
          </w:tcPr>
          <w:p w14:paraId="19391AEF"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ECB0E0D"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14:paraId="4CAAE7AC" w14:textId="77777777" w:rsidR="000A214C" w:rsidRPr="00B138F3" w:rsidRDefault="000A214C" w:rsidP="00B57389">
      <w:pPr>
        <w:widowControl w:val="0"/>
        <w:rPr>
          <w:rFonts w:ascii="GHEA Grapalat" w:hAnsi="GHEA Grapalat" w:cs="GHEA Grapalat"/>
          <w:b/>
        </w:rPr>
      </w:pPr>
    </w:p>
    <w:p w14:paraId="53868361" w14:textId="77777777" w:rsidR="000A214C" w:rsidRPr="00B138F3" w:rsidRDefault="000A214C" w:rsidP="00B5738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A6B0E88" w14:textId="77777777" w:rsidR="000A214C" w:rsidRPr="00B138F3" w:rsidRDefault="000A214C" w:rsidP="00B5738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8195FA2" w14:textId="77777777" w:rsidR="000A214C" w:rsidRPr="00B138F3" w:rsidRDefault="000A214C" w:rsidP="00B5738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07696BA" w14:textId="77777777" w:rsidR="000A214C" w:rsidRPr="00B138F3" w:rsidRDefault="000A214C" w:rsidP="00B57389">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0814559" w14:textId="77777777" w:rsidR="000A214C" w:rsidRPr="00B138F3" w:rsidRDefault="000A214C" w:rsidP="00B57389">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A4E30D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4E69541" w14:textId="27BE8FCA" w:rsidR="000A214C" w:rsidRPr="00F377FB" w:rsidRDefault="000A214C" w:rsidP="00F377FB">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377FB">
        <w:rPr>
          <w:rFonts w:ascii="GHEA Grapalat" w:hAnsi="GHEA Grapalat"/>
          <w:b/>
          <w:sz w:val="22"/>
        </w:rPr>
        <w:t>ЗАО</w:t>
      </w:r>
      <w:r w:rsidR="00F377FB" w:rsidRPr="00E27564">
        <w:rPr>
          <w:rFonts w:ascii="GHEA Grapalat" w:hAnsi="GHEA Grapalat"/>
          <w:b/>
          <w:sz w:val="22"/>
        </w:rPr>
        <w:t xml:space="preserve"> </w:t>
      </w:r>
      <w:r w:rsidR="00F377FB">
        <w:rPr>
          <w:rFonts w:ascii="GHEA Grapalat" w:hAnsi="GHEA Grapalat"/>
          <w:b/>
          <w:sz w:val="22"/>
        </w:rPr>
        <w:t>ЭЛЕКТРАТРАНСПОРТ ЕРЕВАНА</w:t>
      </w:r>
      <w:r w:rsidR="00F377FB"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F377FB" w:rsidRPr="00F377FB">
        <w:rPr>
          <w:rFonts w:ascii="GHEA Grapalat" w:hAnsi="GHEA Grapalat"/>
          <w:iCs/>
        </w:rPr>
        <w:t>«</w:t>
      </w:r>
      <w:r w:rsidR="00EC7B96">
        <w:rPr>
          <w:rFonts w:ascii="GHEA Grapalat" w:hAnsi="GHEA Grapalat"/>
          <w:iCs/>
        </w:rPr>
        <w:t>EET-GHTsDzB-26/06</w:t>
      </w:r>
      <w:r w:rsidR="00F377FB" w:rsidRPr="00F377FB">
        <w:rPr>
          <w:rFonts w:ascii="GHEA Grapalat" w:hAnsi="GHEA Grapalat"/>
          <w:iCs/>
        </w:rPr>
        <w:t>»</w:t>
      </w:r>
      <w:r w:rsidRPr="00F377FB">
        <w:rPr>
          <w:rFonts w:ascii="GHEA Grapalat" w:hAnsi="GHEA Grapalat"/>
          <w:iCs/>
        </w:rPr>
        <w:t>.</w:t>
      </w:r>
    </w:p>
    <w:p w14:paraId="1E9B83E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1ED8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D72110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C04916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64B4ED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21BBAC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CD98B7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0C7EAA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0812E9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6E5BD6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6A03B7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C160CD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4F747F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D905027"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45FD351"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B3A9AA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24CA6ED"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1ACC843"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C8B76F9"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D6016F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A5E83F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6F83F1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9A2C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1B68D1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34EAD0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C50B5F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F60B4A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BFEEC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DC278D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8A34B6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B91040B"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554C800"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30899612" w14:textId="77777777" w:rsidR="00BE2572" w:rsidRPr="00B138F3" w:rsidRDefault="00BE2572" w:rsidP="00BE2572">
      <w:pPr>
        <w:widowControl w:val="0"/>
        <w:spacing w:after="160"/>
        <w:jc w:val="center"/>
        <w:rPr>
          <w:rFonts w:ascii="GHEA Grapalat" w:hAnsi="GHEA Grapalat" w:cs="Sylfaen"/>
        </w:rPr>
      </w:pPr>
    </w:p>
    <w:p w14:paraId="294F03DC" w14:textId="77777777" w:rsidR="00E752B6" w:rsidRPr="00E752B6" w:rsidRDefault="00E752B6" w:rsidP="00BE2572">
      <w:pPr>
        <w:rPr>
          <w:rFonts w:ascii="GHEA Grapalat" w:hAnsi="GHEA Grapalat" w:cs="Sylfaen"/>
        </w:rPr>
      </w:pPr>
    </w:p>
    <w:p w14:paraId="5753E829"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5FD7F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FE538C"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B550FF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F9DC9"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8CF11EC"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518E5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6F64D0E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F74E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7B9256B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E377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5F1D68B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16D60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12A3B6D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7FC3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5CD46F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AAA0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377FB" w:rsidRPr="00B138F3" w14:paraId="55AC3AD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291235" w14:textId="1FB60007" w:rsidR="00F377FB" w:rsidRPr="00B138F3" w:rsidRDefault="00F377FB" w:rsidP="00F377FB">
            <w:pPr>
              <w:widowControl w:val="0"/>
              <w:tabs>
                <w:tab w:val="left" w:pos="855"/>
              </w:tabs>
              <w:spacing w:after="160"/>
              <w:ind w:left="360"/>
              <w:rPr>
                <w:rFonts w:ascii="GHEA Grapalat" w:hAnsi="GHEA Grapalat"/>
              </w:rPr>
            </w:pPr>
            <w:r w:rsidRPr="00E27564">
              <w:rPr>
                <w:rFonts w:ascii="GHEA Grapalat" w:hAnsi="GHEA Grapalat"/>
              </w:rPr>
              <w:t>9.</w:t>
            </w:r>
            <w:r w:rsidRPr="00E27564">
              <w:rPr>
                <w:rFonts w:ascii="GHEA Grapalat" w:hAnsi="GHEA Grapalat"/>
              </w:rPr>
              <w:tab/>
              <w:t>Наименование, или имя, фамилия бенефициара:</w:t>
            </w:r>
            <w:r w:rsidRPr="00E27564">
              <w:rPr>
                <w:rFonts w:ascii="GHEA Grapalat" w:hAnsi="GHEA Grapalat"/>
                <w:b/>
              </w:rPr>
              <w:t xml:space="preserve"> </w:t>
            </w:r>
            <w:r>
              <w:rPr>
                <w:rFonts w:ascii="GHEA Grapalat" w:hAnsi="GHEA Grapalat"/>
                <w:b/>
              </w:rPr>
              <w:t>ЗАО</w:t>
            </w:r>
            <w:r w:rsidRPr="00E27564">
              <w:rPr>
                <w:rFonts w:ascii="GHEA Grapalat" w:hAnsi="GHEA Grapalat"/>
                <w:b/>
              </w:rPr>
              <w:t xml:space="preserve"> </w:t>
            </w:r>
            <w:r>
              <w:rPr>
                <w:rFonts w:ascii="GHEA Grapalat" w:hAnsi="GHEA Grapalat"/>
                <w:b/>
              </w:rPr>
              <w:t>ЭЛЕКТРАТРАНСПОРТ ЕРЕВАНА</w:t>
            </w:r>
          </w:p>
        </w:tc>
      </w:tr>
      <w:tr w:rsidR="00F377FB" w:rsidRPr="00B138F3" w14:paraId="05994EF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5B38A7" w14:textId="3F217E17" w:rsidR="00F377FB" w:rsidRPr="00B138F3" w:rsidRDefault="00F377FB" w:rsidP="00F377FB">
            <w:pPr>
              <w:widowControl w:val="0"/>
              <w:tabs>
                <w:tab w:val="left" w:pos="855"/>
              </w:tabs>
              <w:spacing w:after="160"/>
              <w:ind w:left="360"/>
              <w:rPr>
                <w:rFonts w:ascii="GHEA Grapalat" w:hAnsi="GHEA Grapalat"/>
              </w:rPr>
            </w:pPr>
            <w:r w:rsidRPr="00E27564">
              <w:rPr>
                <w:rFonts w:ascii="GHEA Grapalat" w:hAnsi="GHEA Grapalat"/>
              </w:rPr>
              <w:t>10.</w:t>
            </w:r>
            <w:r w:rsidRPr="00E27564">
              <w:rPr>
                <w:rFonts w:ascii="GHEA Grapalat" w:hAnsi="GHEA Grapalat"/>
              </w:rPr>
              <w:tab/>
              <w:t>НЗОУ бенефициара (не заполняется)</w:t>
            </w:r>
          </w:p>
        </w:tc>
      </w:tr>
      <w:tr w:rsidR="00F377FB" w:rsidRPr="00B138F3" w14:paraId="475BFC25"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7FE19" w14:textId="27E1E21D" w:rsidR="00F377FB" w:rsidRPr="00B138F3" w:rsidRDefault="00F377FB" w:rsidP="00F377FB">
            <w:pPr>
              <w:widowControl w:val="0"/>
              <w:tabs>
                <w:tab w:val="left" w:pos="855"/>
              </w:tabs>
              <w:spacing w:after="160"/>
              <w:ind w:left="360"/>
              <w:rPr>
                <w:rFonts w:ascii="GHEA Grapalat" w:hAnsi="GHEA Grapalat"/>
              </w:rPr>
            </w:pPr>
            <w:r w:rsidRPr="00E27564">
              <w:rPr>
                <w:rFonts w:ascii="GHEA Grapalat" w:hAnsi="GHEA Grapalat"/>
              </w:rPr>
              <w:t>11.</w:t>
            </w:r>
            <w:r w:rsidRPr="00E27564">
              <w:rPr>
                <w:rFonts w:ascii="GHEA Grapalat" w:hAnsi="GHEA Grapalat"/>
              </w:rPr>
              <w:tab/>
              <w:t xml:space="preserve">УНН бенефициара: </w:t>
            </w:r>
            <w:r w:rsidRPr="00B92A6A">
              <w:rPr>
                <w:rFonts w:ascii="GHEA Grapalat" w:hAnsi="GHEA Grapalat" w:cs="Sylfaen"/>
                <w:b/>
                <w:bCs/>
                <w:sz w:val="20"/>
                <w:szCs w:val="20"/>
                <w:lang w:val="hy-AM"/>
              </w:rPr>
              <w:t>02234505</w:t>
            </w:r>
          </w:p>
        </w:tc>
      </w:tr>
      <w:tr w:rsidR="00F377FB" w:rsidRPr="00B138F3" w14:paraId="1DE4218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4E2F8" w14:textId="2F31B09B" w:rsidR="00F377FB" w:rsidRPr="00B138F3" w:rsidRDefault="00F377FB" w:rsidP="00F377FB">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Pr>
                <w:rFonts w:ascii="GHEA Grapalat" w:hAnsi="GHEA Grapalat"/>
                <w:b/>
              </w:rPr>
              <w:t xml:space="preserve"> ЗАО «АМИО БАНК»</w:t>
            </w:r>
          </w:p>
        </w:tc>
      </w:tr>
      <w:tr w:rsidR="00F377FB" w:rsidRPr="00B138F3" w14:paraId="658E5B47"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7254A" w14:textId="5AE8C7B7" w:rsidR="00F377FB" w:rsidRPr="00B138F3" w:rsidRDefault="00F377FB" w:rsidP="00F377FB">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t xml:space="preserve">Номер счета бенефициара (сч.№) </w:t>
            </w:r>
            <w:r>
              <w:rPr>
                <w:rFonts w:ascii="GHEA Grapalat" w:hAnsi="GHEA Grapalat" w:cs="Sylfaen"/>
                <w:b/>
                <w:bCs/>
                <w:sz w:val="20"/>
                <w:szCs w:val="20"/>
                <w:lang w:val="hy-AM"/>
              </w:rPr>
              <w:t>1150008870220100</w:t>
            </w:r>
          </w:p>
        </w:tc>
      </w:tr>
      <w:tr w:rsidR="00E752B6" w:rsidRPr="00B138F3" w14:paraId="2B24498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50930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47B2C0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25BAC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E45560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3CF5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0261F2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2313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44641430"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186331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6BFD2C9A" w14:textId="77777777" w:rsidTr="0089079B">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74CE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61C3992" w14:textId="77777777" w:rsidTr="0089079B">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4FA1E"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DBB7A39" w14:textId="77777777" w:rsidTr="0089079B">
        <w:trPr>
          <w:trHeight w:val="2063"/>
        </w:trPr>
        <w:tc>
          <w:tcPr>
            <w:tcW w:w="5616" w:type="dxa"/>
            <w:tcBorders>
              <w:top w:val="nil"/>
              <w:left w:val="single" w:sz="4" w:space="0" w:color="auto"/>
              <w:bottom w:val="single" w:sz="4" w:space="0" w:color="auto"/>
              <w:right w:val="single" w:sz="4" w:space="0" w:color="auto"/>
            </w:tcBorders>
            <w:noWrap/>
            <w:vAlign w:val="bottom"/>
          </w:tcPr>
          <w:p w14:paraId="13D98CBA"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BF88A9F" w14:textId="77777777" w:rsidR="00E752B6" w:rsidRPr="00B138F3" w:rsidRDefault="00E752B6" w:rsidP="009216D6">
            <w:pPr>
              <w:widowControl w:val="0"/>
              <w:spacing w:after="160"/>
              <w:rPr>
                <w:rFonts w:ascii="GHEA Grapalat" w:hAnsi="GHEA Grapalat" w:cs="Sylfaen"/>
              </w:rPr>
            </w:pPr>
          </w:p>
          <w:p w14:paraId="28EAC171"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10BD10F" w14:textId="77777777" w:rsidR="00E752B6" w:rsidRPr="00B138F3" w:rsidRDefault="00E752B6" w:rsidP="009216D6">
            <w:pPr>
              <w:widowControl w:val="0"/>
              <w:spacing w:after="160"/>
              <w:rPr>
                <w:rFonts w:ascii="GHEA Grapalat" w:hAnsi="GHEA Grapalat" w:cs="Sylfaen"/>
              </w:rPr>
            </w:pPr>
          </w:p>
          <w:p w14:paraId="4D60117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98A6348" w14:textId="77777777" w:rsidR="00E752B6" w:rsidRPr="00B138F3" w:rsidRDefault="00E752B6" w:rsidP="009216D6">
            <w:pPr>
              <w:widowControl w:val="0"/>
              <w:spacing w:after="160"/>
              <w:rPr>
                <w:rFonts w:ascii="GHEA Grapalat" w:hAnsi="GHEA Grapalat" w:cs="Sylfaen"/>
              </w:rPr>
            </w:pPr>
          </w:p>
          <w:p w14:paraId="705FD968" w14:textId="1AE2450B" w:rsidR="00E752B6" w:rsidRPr="00B138F3" w:rsidRDefault="00E752B6" w:rsidP="0089079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14:paraId="282450D6"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43DE482" w14:textId="77777777" w:rsidR="00E752B6" w:rsidRPr="00B138F3" w:rsidRDefault="00E752B6" w:rsidP="009216D6">
            <w:pPr>
              <w:widowControl w:val="0"/>
              <w:spacing w:after="160"/>
              <w:rPr>
                <w:rFonts w:ascii="GHEA Grapalat" w:hAnsi="GHEA Grapalat" w:cs="Sylfaen"/>
              </w:rPr>
            </w:pPr>
          </w:p>
          <w:p w14:paraId="2573FCA3"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AFAF89" w14:textId="77777777" w:rsidR="00E752B6" w:rsidRPr="00B138F3" w:rsidRDefault="00E752B6" w:rsidP="009216D6">
            <w:pPr>
              <w:widowControl w:val="0"/>
              <w:spacing w:after="160"/>
              <w:jc w:val="right"/>
              <w:rPr>
                <w:rFonts w:ascii="GHEA Grapalat" w:hAnsi="GHEA Grapalat" w:cs="Tahoma"/>
              </w:rPr>
            </w:pPr>
          </w:p>
          <w:p w14:paraId="07EE0F1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2C488B1" w14:textId="77777777" w:rsidR="00E752B6" w:rsidRPr="00B138F3" w:rsidRDefault="00E752B6" w:rsidP="009216D6">
            <w:pPr>
              <w:widowControl w:val="0"/>
              <w:spacing w:after="160"/>
              <w:rPr>
                <w:rFonts w:ascii="GHEA Grapalat" w:hAnsi="GHEA Grapalat" w:cs="Sylfaen"/>
              </w:rPr>
            </w:pPr>
          </w:p>
          <w:p w14:paraId="58BCCAC3"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2F84B3D7" w14:textId="77777777" w:rsidTr="0089079B">
        <w:trPr>
          <w:trHeight w:val="980"/>
        </w:trPr>
        <w:tc>
          <w:tcPr>
            <w:tcW w:w="5616" w:type="dxa"/>
            <w:tcBorders>
              <w:top w:val="single" w:sz="4" w:space="0" w:color="auto"/>
              <w:left w:val="single" w:sz="4" w:space="0" w:color="auto"/>
              <w:right w:val="single" w:sz="4" w:space="0" w:color="auto"/>
            </w:tcBorders>
            <w:noWrap/>
            <w:vAlign w:val="bottom"/>
          </w:tcPr>
          <w:p w14:paraId="7C4CBF4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7543B67" w14:textId="77777777" w:rsidR="00E752B6" w:rsidRPr="00B138F3" w:rsidRDefault="00E752B6" w:rsidP="009216D6">
            <w:pPr>
              <w:widowControl w:val="0"/>
              <w:spacing w:after="160"/>
              <w:rPr>
                <w:rFonts w:ascii="GHEA Grapalat" w:hAnsi="GHEA Grapalat"/>
              </w:rPr>
            </w:pPr>
          </w:p>
          <w:p w14:paraId="6577A214"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FA0A8DE" w14:textId="740E3144" w:rsidR="00E752B6" w:rsidRPr="00B138F3" w:rsidRDefault="00E752B6" w:rsidP="0089079B">
            <w:pPr>
              <w:widowControl w:val="0"/>
              <w:spacing w:after="160"/>
              <w:ind w:left="3828" w:right="13"/>
              <w:jc w:val="both"/>
              <w:rPr>
                <w:rFonts w:ascii="GHEA Grapalat" w:hAnsi="GHEA Grapalat" w:cs="Arial"/>
              </w:rPr>
            </w:pPr>
            <w:r w:rsidRPr="00B138F3">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517B455B"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120A5E1" w14:textId="77777777" w:rsidR="00E752B6" w:rsidRPr="00B138F3" w:rsidRDefault="00E752B6" w:rsidP="009216D6">
            <w:pPr>
              <w:widowControl w:val="0"/>
              <w:spacing w:after="160"/>
              <w:rPr>
                <w:rFonts w:ascii="GHEA Grapalat" w:hAnsi="GHEA Grapalat" w:cs="Tahoma"/>
              </w:rPr>
            </w:pPr>
          </w:p>
          <w:p w14:paraId="5C8858D7"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6A1FD72" w14:textId="5F85009A" w:rsidR="00E752B6" w:rsidRPr="00B138F3" w:rsidRDefault="00E752B6" w:rsidP="0089079B">
            <w:pPr>
              <w:widowControl w:val="0"/>
              <w:spacing w:after="160"/>
              <w:ind w:right="983"/>
              <w:jc w:val="right"/>
              <w:rPr>
                <w:rFonts w:ascii="GHEA Grapalat" w:hAnsi="GHEA Grapalat" w:cs="Arial"/>
              </w:rPr>
            </w:pPr>
            <w:r w:rsidRPr="00B138F3">
              <w:rPr>
                <w:rFonts w:ascii="GHEA Grapalat" w:hAnsi="GHEA Grapalat"/>
                <w:vertAlign w:val="superscript"/>
              </w:rPr>
              <w:t>/подпись/</w:t>
            </w:r>
          </w:p>
        </w:tc>
      </w:tr>
      <w:tr w:rsidR="00E752B6" w:rsidRPr="00B138F3" w14:paraId="4EE85197" w14:textId="77777777" w:rsidTr="0089079B">
        <w:trPr>
          <w:trHeight w:val="597"/>
        </w:trPr>
        <w:tc>
          <w:tcPr>
            <w:tcW w:w="5616" w:type="dxa"/>
            <w:tcBorders>
              <w:top w:val="nil"/>
              <w:left w:val="single" w:sz="4" w:space="0" w:color="auto"/>
              <w:bottom w:val="single" w:sz="4" w:space="0" w:color="auto"/>
              <w:right w:val="single" w:sz="4" w:space="0" w:color="auto"/>
            </w:tcBorders>
            <w:noWrap/>
            <w:vAlign w:val="bottom"/>
          </w:tcPr>
          <w:p w14:paraId="10F40624"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C9C4E0B" w14:textId="77777777" w:rsidR="00E752B6" w:rsidRPr="00B138F3" w:rsidRDefault="00E752B6" w:rsidP="009216D6">
            <w:pPr>
              <w:widowControl w:val="0"/>
              <w:spacing w:after="160"/>
              <w:rPr>
                <w:rFonts w:ascii="GHEA Grapalat" w:hAnsi="GHEA Grapalat" w:cs="Sylfaen"/>
              </w:rPr>
            </w:pPr>
          </w:p>
          <w:p w14:paraId="136AFA54"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A12259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538A063" w14:textId="77777777" w:rsidR="00E752B6" w:rsidRPr="00B138F3" w:rsidRDefault="00E752B6" w:rsidP="009216D6">
            <w:pPr>
              <w:widowControl w:val="0"/>
              <w:spacing w:after="160"/>
              <w:rPr>
                <w:rFonts w:ascii="GHEA Grapalat" w:hAnsi="GHEA Grapalat"/>
              </w:rPr>
            </w:pPr>
          </w:p>
          <w:p w14:paraId="186DFF5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18EEA2B" w14:textId="77777777" w:rsidR="00E752B6" w:rsidRPr="00B138F3" w:rsidRDefault="00E752B6" w:rsidP="00E752B6">
      <w:pPr>
        <w:widowControl w:val="0"/>
        <w:spacing w:after="160"/>
        <w:jc w:val="center"/>
        <w:rPr>
          <w:rFonts w:ascii="GHEA Grapalat" w:hAnsi="GHEA Grapalat" w:cs="Sylfaen"/>
        </w:rPr>
      </w:pPr>
    </w:p>
    <w:p w14:paraId="22BA4512" w14:textId="77777777" w:rsidR="00E752B6" w:rsidRPr="00E752B6" w:rsidRDefault="00E752B6" w:rsidP="00BE2572">
      <w:pPr>
        <w:rPr>
          <w:rFonts w:ascii="GHEA Grapalat" w:hAnsi="GHEA Grapalat" w:cs="Sylfaen"/>
        </w:rPr>
      </w:pPr>
    </w:p>
    <w:p w14:paraId="5EF88806" w14:textId="77777777" w:rsidR="00E752B6" w:rsidRDefault="00E752B6" w:rsidP="00BE2572">
      <w:pPr>
        <w:rPr>
          <w:rFonts w:ascii="GHEA Grapalat" w:hAnsi="GHEA Grapalat" w:cs="Sylfaen"/>
          <w:lang w:val="hy-AM"/>
        </w:rPr>
      </w:pPr>
    </w:p>
    <w:p w14:paraId="7F8728C4" w14:textId="77777777" w:rsidR="00E752B6" w:rsidRDefault="00E752B6" w:rsidP="00BE2572">
      <w:pPr>
        <w:rPr>
          <w:rFonts w:ascii="GHEA Grapalat" w:hAnsi="GHEA Grapalat" w:cs="Sylfaen"/>
          <w:lang w:val="hy-AM"/>
        </w:rPr>
      </w:pPr>
    </w:p>
    <w:p w14:paraId="7F33D831" w14:textId="77777777" w:rsidR="00E752B6" w:rsidRDefault="00E752B6" w:rsidP="00BE2572">
      <w:pPr>
        <w:rPr>
          <w:rFonts w:ascii="GHEA Grapalat" w:hAnsi="GHEA Grapalat" w:cs="Sylfaen"/>
          <w:lang w:val="hy-AM"/>
        </w:rPr>
      </w:pPr>
    </w:p>
    <w:p w14:paraId="02F9CCB6" w14:textId="77777777" w:rsidR="00E752B6" w:rsidRDefault="00E752B6" w:rsidP="00BE2572">
      <w:pPr>
        <w:rPr>
          <w:rFonts w:ascii="GHEA Grapalat" w:hAnsi="GHEA Grapalat" w:cs="Sylfaen"/>
          <w:lang w:val="hy-AM"/>
        </w:rPr>
      </w:pPr>
    </w:p>
    <w:p w14:paraId="442F0DCD" w14:textId="77777777" w:rsidR="00E752B6" w:rsidRDefault="00E752B6" w:rsidP="00BE2572">
      <w:pPr>
        <w:rPr>
          <w:rFonts w:ascii="GHEA Grapalat" w:hAnsi="GHEA Grapalat" w:cs="Sylfaen"/>
          <w:lang w:val="hy-AM"/>
        </w:rPr>
      </w:pPr>
    </w:p>
    <w:p w14:paraId="5C314757" w14:textId="77777777" w:rsidR="00E752B6" w:rsidRDefault="00E752B6" w:rsidP="00BE2572">
      <w:pPr>
        <w:rPr>
          <w:rFonts w:ascii="GHEA Grapalat" w:hAnsi="GHEA Grapalat" w:cs="Sylfaen"/>
          <w:lang w:val="hy-AM"/>
        </w:rPr>
      </w:pPr>
    </w:p>
    <w:p w14:paraId="698ACB97" w14:textId="77777777" w:rsidR="00E752B6" w:rsidRDefault="00E752B6" w:rsidP="00BE2572">
      <w:pPr>
        <w:rPr>
          <w:rFonts w:ascii="GHEA Grapalat" w:hAnsi="GHEA Grapalat" w:cs="Sylfaen"/>
          <w:lang w:val="hy-AM"/>
        </w:rPr>
      </w:pPr>
    </w:p>
    <w:p w14:paraId="0CB14AC8" w14:textId="77777777" w:rsidR="00E752B6" w:rsidRDefault="00E752B6" w:rsidP="00BE2572">
      <w:pPr>
        <w:rPr>
          <w:rFonts w:ascii="GHEA Grapalat" w:hAnsi="GHEA Grapalat" w:cs="Sylfaen"/>
          <w:lang w:val="hy-AM"/>
        </w:rPr>
      </w:pPr>
    </w:p>
    <w:p w14:paraId="088E95DA" w14:textId="77777777" w:rsidR="00E752B6" w:rsidRDefault="00E752B6" w:rsidP="00BE2572">
      <w:pPr>
        <w:rPr>
          <w:rFonts w:ascii="GHEA Grapalat" w:hAnsi="GHEA Grapalat" w:cs="Sylfaen"/>
          <w:lang w:val="hy-AM"/>
        </w:rPr>
      </w:pPr>
    </w:p>
    <w:p w14:paraId="611792B3" w14:textId="77777777" w:rsidR="00E752B6" w:rsidRDefault="00E752B6" w:rsidP="00BE2572">
      <w:pPr>
        <w:rPr>
          <w:rFonts w:ascii="GHEA Grapalat" w:hAnsi="GHEA Grapalat" w:cs="Sylfaen"/>
          <w:lang w:val="hy-AM"/>
        </w:rPr>
      </w:pPr>
    </w:p>
    <w:p w14:paraId="6063DA4E"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1BAD725"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7DCAD7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E9C751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F76D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A43993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E59BB0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369ED6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1C4DEF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8AB324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AB59C2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4333D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CCC764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AE3576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49B0D7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3C99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A98A8F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D9653F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20BEF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24BE4F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CA42D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60DA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BBE5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C71A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F9A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5234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8F547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87E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0D4C7F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097F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794A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230E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61B15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E19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DEDE7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0088B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E40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266F7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8F14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3AF31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0192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F4EE39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07DB9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4DAB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C529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ECA5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43B7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293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AB6DE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48F6C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4D2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5385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285B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063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66676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3CBD3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540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1ADD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DC00F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69910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817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9BC5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E851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9C1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AFEE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B51A7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5DB92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114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5E9A1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EF127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8897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35A7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05E89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D24E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928F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8A1B9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46FA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3B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8918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38B08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4A04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E34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C0E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A1649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14D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AB97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CD4E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FDCFE0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CA2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6132B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87D36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AC07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9F05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FA6DF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9CFB7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AE9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9B836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B096B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6AAA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0CBD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2060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484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843AD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529E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A962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2F74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F9765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36B1D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2DFB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1B05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B22A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3B5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0939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CF08D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A569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EB1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90858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0481F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FA47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8B91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2503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EF4BA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271D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7F9849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043E0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725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03B2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8B79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A05F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C8B1F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04D90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09A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E61D0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29404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BDA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58864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C749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B9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4B1E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2E9E8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0BB79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1F193"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B1D55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F667C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161A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09B6FE6"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620A1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E24D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96B61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2A71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E5F30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C664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F9A0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8529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79A43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42137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3A4549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632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C8B3D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C90D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82A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F025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AD14A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A32A3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82D7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D6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E236D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39BF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7F4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9221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CCD3913"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81362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AA53F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CAED8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8CE2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5EC62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9114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BCE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84D3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1A75D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D81B4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372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131CD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EA564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0A2A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301AB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218CC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C582B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72EFF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C9E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D4AE64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D71E6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961E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1972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A4654C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0B3E2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56D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E193C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92759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8D0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7966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644B9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D4803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C87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5D98F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67535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994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2206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A626EF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99358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786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77CD6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B2E30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5F590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B65A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CAB52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BD2576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AEC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521C55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40A3E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933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0CDB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4CDD4C"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0C8B03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F8C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57440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EDB4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8D7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E560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B8E736" w14:textId="77777777" w:rsidR="00BE2572" w:rsidRPr="00B138F3" w:rsidRDefault="00BE2572" w:rsidP="000745BE">
            <w:pPr>
              <w:widowControl w:val="0"/>
              <w:spacing w:after="120"/>
              <w:jc w:val="center"/>
              <w:rPr>
                <w:rFonts w:ascii="GHEA Grapalat" w:hAnsi="GHEA Grapalat"/>
                <w:sz w:val="18"/>
                <w:szCs w:val="18"/>
              </w:rPr>
            </w:pPr>
          </w:p>
        </w:tc>
      </w:tr>
    </w:tbl>
    <w:p w14:paraId="4C23222C" w14:textId="77777777" w:rsidR="00BE2572" w:rsidRPr="00B138F3" w:rsidRDefault="00BE2572" w:rsidP="00BE2572">
      <w:pPr>
        <w:widowControl w:val="0"/>
        <w:spacing w:after="160"/>
        <w:ind w:left="567" w:right="565"/>
        <w:jc w:val="center"/>
        <w:rPr>
          <w:rFonts w:ascii="GHEA Grapalat" w:hAnsi="GHEA Grapalat"/>
          <w:b/>
        </w:rPr>
      </w:pPr>
    </w:p>
    <w:p w14:paraId="7AE2C1DB" w14:textId="77777777" w:rsidR="00BE2572" w:rsidRPr="00B138F3" w:rsidRDefault="00BE2572" w:rsidP="00BE2572">
      <w:pPr>
        <w:widowControl w:val="0"/>
        <w:spacing w:after="160"/>
        <w:ind w:left="567" w:right="565"/>
        <w:jc w:val="center"/>
        <w:rPr>
          <w:rFonts w:ascii="GHEA Grapalat" w:hAnsi="GHEA Grapalat"/>
          <w:b/>
        </w:rPr>
      </w:pPr>
    </w:p>
    <w:p w14:paraId="6833E086" w14:textId="77777777" w:rsidR="00BE2572" w:rsidRPr="00B138F3" w:rsidRDefault="00BE2572" w:rsidP="00BE2572">
      <w:pPr>
        <w:widowControl w:val="0"/>
        <w:spacing w:after="160"/>
        <w:ind w:left="567" w:right="565"/>
        <w:jc w:val="center"/>
        <w:rPr>
          <w:rFonts w:ascii="GHEA Grapalat" w:hAnsi="GHEA Grapalat"/>
          <w:b/>
        </w:rPr>
      </w:pPr>
    </w:p>
    <w:p w14:paraId="29395929" w14:textId="77777777" w:rsidR="00BE2572" w:rsidRPr="00B138F3" w:rsidRDefault="00BE2572" w:rsidP="00BE2572">
      <w:pPr>
        <w:widowControl w:val="0"/>
        <w:spacing w:after="160"/>
        <w:ind w:left="567" w:right="565"/>
        <w:jc w:val="center"/>
        <w:rPr>
          <w:rFonts w:ascii="GHEA Grapalat" w:hAnsi="GHEA Grapalat"/>
          <w:b/>
        </w:rPr>
      </w:pPr>
    </w:p>
    <w:p w14:paraId="181E43A0" w14:textId="77777777" w:rsidR="00BE2572" w:rsidRPr="00B138F3" w:rsidRDefault="00BE2572" w:rsidP="00BE2572">
      <w:pPr>
        <w:widowControl w:val="0"/>
        <w:spacing w:after="160"/>
        <w:ind w:left="567" w:right="565"/>
        <w:jc w:val="center"/>
        <w:rPr>
          <w:rFonts w:ascii="GHEA Grapalat" w:hAnsi="GHEA Grapalat"/>
          <w:b/>
        </w:rPr>
      </w:pPr>
    </w:p>
    <w:p w14:paraId="5C1520C6" w14:textId="77777777" w:rsidR="00BE2572" w:rsidRPr="00B138F3" w:rsidRDefault="00BE2572" w:rsidP="00BE2572">
      <w:pPr>
        <w:widowControl w:val="0"/>
        <w:spacing w:after="160"/>
        <w:ind w:left="567" w:right="565"/>
        <w:jc w:val="center"/>
        <w:rPr>
          <w:rFonts w:ascii="GHEA Grapalat" w:hAnsi="GHEA Grapalat"/>
          <w:b/>
        </w:rPr>
      </w:pPr>
    </w:p>
    <w:p w14:paraId="319728FE" w14:textId="77777777" w:rsidR="00BE2572" w:rsidRPr="00B138F3" w:rsidRDefault="00BE2572" w:rsidP="00BE2572">
      <w:pPr>
        <w:widowControl w:val="0"/>
        <w:spacing w:after="160"/>
        <w:ind w:left="567" w:right="565"/>
        <w:jc w:val="center"/>
        <w:rPr>
          <w:rFonts w:ascii="GHEA Grapalat" w:hAnsi="GHEA Grapalat"/>
          <w:b/>
        </w:rPr>
      </w:pPr>
    </w:p>
    <w:p w14:paraId="0F0C62AE" w14:textId="77777777" w:rsidR="00BE2572" w:rsidRPr="00B138F3" w:rsidRDefault="00BE2572" w:rsidP="00BE2572">
      <w:pPr>
        <w:widowControl w:val="0"/>
        <w:spacing w:after="160"/>
        <w:ind w:left="567" w:right="565"/>
        <w:jc w:val="center"/>
        <w:rPr>
          <w:rFonts w:ascii="GHEA Grapalat" w:hAnsi="GHEA Grapalat"/>
          <w:b/>
        </w:rPr>
      </w:pPr>
    </w:p>
    <w:p w14:paraId="69326ED9" w14:textId="77777777" w:rsidR="00BE2572" w:rsidRPr="00B138F3" w:rsidRDefault="00BE2572" w:rsidP="00BE2572">
      <w:pPr>
        <w:widowControl w:val="0"/>
        <w:spacing w:after="160"/>
        <w:ind w:left="567" w:right="565"/>
        <w:jc w:val="center"/>
        <w:rPr>
          <w:rFonts w:ascii="GHEA Grapalat" w:hAnsi="GHEA Grapalat"/>
          <w:b/>
        </w:rPr>
      </w:pPr>
    </w:p>
    <w:p w14:paraId="4ED3592B" w14:textId="77777777" w:rsidR="00BE2572" w:rsidRPr="00B138F3" w:rsidRDefault="00BE2572" w:rsidP="00BE2572">
      <w:pPr>
        <w:widowControl w:val="0"/>
        <w:spacing w:after="160"/>
        <w:ind w:left="567" w:right="565"/>
        <w:jc w:val="center"/>
        <w:rPr>
          <w:rFonts w:ascii="GHEA Grapalat" w:hAnsi="GHEA Grapalat"/>
          <w:b/>
        </w:rPr>
      </w:pPr>
    </w:p>
    <w:p w14:paraId="57D3EEA6" w14:textId="20C4C931" w:rsidR="00131F0B" w:rsidRDefault="000A214C" w:rsidP="00F377FB">
      <w:pPr>
        <w:widowControl w:val="0"/>
        <w:spacing w:after="160"/>
        <w:jc w:val="both"/>
        <w:rPr>
          <w:rFonts w:ascii="GHEA Grapalat" w:hAnsi="GHEA Grapalat"/>
          <w:b/>
        </w:rPr>
      </w:pPr>
      <w:r w:rsidRPr="00B138F3">
        <w:rPr>
          <w:rFonts w:ascii="GHEA Grapalat" w:hAnsi="GHEA Grapalat"/>
        </w:rPr>
        <w:br w:type="page"/>
      </w:r>
    </w:p>
    <w:p w14:paraId="78773FBA" w14:textId="77777777" w:rsidR="003B2F27" w:rsidRPr="006F1605" w:rsidRDefault="003B2F27" w:rsidP="00F377F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11D4B237" w14:textId="73EA1921" w:rsidR="003B2F27" w:rsidRPr="00C95D0C" w:rsidRDefault="003B2F27" w:rsidP="00F377FB">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7620CF">
        <w:rPr>
          <w:rFonts w:ascii="GHEA Grapalat" w:hAnsi="GHEA Grapalat"/>
          <w:b/>
          <w:sz w:val="24"/>
          <w:szCs w:val="24"/>
        </w:rPr>
        <w:t xml:space="preserve">запрос котировок </w:t>
      </w:r>
      <w:r w:rsidRPr="00C95D0C">
        <w:rPr>
          <w:rFonts w:ascii="GHEA Grapalat" w:hAnsi="GHEA Grapalat" w:cs="Sylfaen"/>
          <w:b/>
          <w:sz w:val="24"/>
          <w:szCs w:val="24"/>
        </w:rPr>
        <w:br/>
      </w:r>
      <w:r>
        <w:rPr>
          <w:rFonts w:ascii="GHEA Grapalat" w:hAnsi="GHEA Grapalat"/>
          <w:b/>
          <w:sz w:val="24"/>
          <w:szCs w:val="24"/>
        </w:rPr>
        <w:t xml:space="preserve">под кодом </w:t>
      </w:r>
      <w:r w:rsidR="00F377FB" w:rsidRPr="00F377FB">
        <w:rPr>
          <w:rFonts w:ascii="GHEA Grapalat" w:hAnsi="GHEA Grapalat"/>
          <w:b/>
          <w:sz w:val="24"/>
          <w:szCs w:val="24"/>
        </w:rPr>
        <w:t>«</w:t>
      </w:r>
      <w:r w:rsidR="00EC7B96">
        <w:rPr>
          <w:rFonts w:ascii="GHEA Grapalat" w:hAnsi="GHEA Grapalat"/>
          <w:b/>
          <w:sz w:val="24"/>
          <w:szCs w:val="24"/>
        </w:rPr>
        <w:t>EET-GHTsDzB-26/06</w:t>
      </w:r>
      <w:r w:rsidR="00F377FB" w:rsidRPr="00F377FB">
        <w:rPr>
          <w:rFonts w:ascii="GHEA Grapalat" w:hAnsi="GHEA Grapalat"/>
          <w:b/>
          <w:sz w:val="24"/>
          <w:szCs w:val="24"/>
        </w:rPr>
        <w:t>»</w:t>
      </w:r>
    </w:p>
    <w:p w14:paraId="27C5B456" w14:textId="77777777" w:rsidR="003B2F27" w:rsidRPr="00AD29CE" w:rsidRDefault="003B2F27" w:rsidP="00F377FB">
      <w:pPr>
        <w:widowControl w:val="0"/>
        <w:jc w:val="right"/>
        <w:rPr>
          <w:rFonts w:ascii="GHEA Grapalat" w:hAnsi="GHEA Grapalat"/>
          <w:i/>
        </w:rPr>
      </w:pPr>
    </w:p>
    <w:p w14:paraId="66A3FE3D" w14:textId="77777777" w:rsidR="003B2F27" w:rsidRPr="00936B04" w:rsidRDefault="003B2F27" w:rsidP="00F377FB">
      <w:pPr>
        <w:widowControl w:val="0"/>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3C5D5070" w14:textId="77777777" w:rsidR="003B2F27" w:rsidRDefault="003B2F27" w:rsidP="00F377FB">
      <w:pPr>
        <w:widowControl w:val="0"/>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109B9143" w14:textId="77777777" w:rsidTr="005B7138">
        <w:tc>
          <w:tcPr>
            <w:tcW w:w="4643" w:type="dxa"/>
          </w:tcPr>
          <w:p w14:paraId="62E3B034" w14:textId="77777777" w:rsidR="003B2F27" w:rsidRPr="00D04EA3" w:rsidRDefault="003B2F27" w:rsidP="00F377FB">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3EB9AB9" w14:textId="77777777" w:rsidR="003B2F27" w:rsidRPr="00D04EA3" w:rsidRDefault="003B2F27" w:rsidP="00F377FB">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3B2079F4" w14:textId="77777777" w:rsidR="003B2F27" w:rsidRPr="00D04EA3" w:rsidRDefault="003B2F27" w:rsidP="00F377FB">
      <w:pPr>
        <w:widowControl w:val="0"/>
        <w:jc w:val="center"/>
        <w:rPr>
          <w:rFonts w:ascii="GHEA Grapalat" w:hAnsi="GHEA Grapalat"/>
          <w:b/>
          <w:u w:val="single"/>
          <w:lang w:val="en-US"/>
        </w:rPr>
      </w:pPr>
    </w:p>
    <w:p w14:paraId="67F34B79" w14:textId="77777777" w:rsidR="003B2F27" w:rsidRPr="00AD29CE" w:rsidRDefault="003B2F27" w:rsidP="00F377FB">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BA345E2" w14:textId="77777777" w:rsidR="003B2F27" w:rsidRPr="00D04EA3" w:rsidRDefault="003B2F27" w:rsidP="00F377FB">
      <w:pPr>
        <w:jc w:val="center"/>
        <w:rPr>
          <w:rFonts w:ascii="GHEA Grapalat" w:hAnsi="GHEA Grapalat"/>
          <w:b/>
        </w:rPr>
      </w:pPr>
      <w:r w:rsidRPr="00D04EA3">
        <w:rPr>
          <w:rFonts w:ascii="GHEA Grapalat" w:hAnsi="GHEA Grapalat"/>
          <w:b/>
        </w:rPr>
        <w:t>1. ПРЕДМЕТ ДОГОВОРА</w:t>
      </w:r>
    </w:p>
    <w:p w14:paraId="41BCE2A4"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B2DD374" w14:textId="77777777" w:rsidR="00F377FB" w:rsidRDefault="003B2F27" w:rsidP="00F377FB">
      <w:pPr>
        <w:widowControl w:val="0"/>
        <w:tabs>
          <w:tab w:val="left" w:pos="1134"/>
        </w:tabs>
        <w:ind w:firstLine="567"/>
        <w:jc w:val="both"/>
        <w:rPr>
          <w:rFonts w:ascii="GHEA Grapalat" w:hAnsi="GHEA Grapalat"/>
          <w:vertAlign w:val="superscrip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3494DF56" w14:textId="7A12B81B" w:rsidR="003B2F27" w:rsidRPr="00AD29CE" w:rsidRDefault="003B2F27" w:rsidP="00F377FB">
      <w:pPr>
        <w:widowControl w:val="0"/>
        <w:tabs>
          <w:tab w:val="left" w:pos="1134"/>
        </w:tabs>
        <w:ind w:firstLine="567"/>
        <w:jc w:val="center"/>
        <w:rPr>
          <w:rFonts w:ascii="GHEA Grapalat" w:hAnsi="GHEA Grapalat" w:cs="Sylfaen"/>
          <w:b/>
          <w:smallCaps/>
        </w:rPr>
      </w:pPr>
      <w:r w:rsidRPr="00AD29CE">
        <w:rPr>
          <w:rFonts w:ascii="GHEA Grapalat" w:hAnsi="GHEA Grapalat"/>
          <w:b/>
          <w:smallCaps/>
        </w:rPr>
        <w:t>2. ПРАВА И ОБЯЗАННОСТИ СТОРОН</w:t>
      </w:r>
    </w:p>
    <w:p w14:paraId="4E48B9A3"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706826C" w14:textId="77777777" w:rsidR="003B2F27" w:rsidRPr="00AD29CE" w:rsidRDefault="003B2F27" w:rsidP="00F377FB">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FC64BC4" w14:textId="77777777" w:rsidR="003B2F27" w:rsidRPr="00AD29CE" w:rsidRDefault="003B2F27" w:rsidP="00F377FB">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65557292" w14:textId="77777777" w:rsidR="003B2F27" w:rsidRPr="00BC61E7" w:rsidRDefault="003B2F27" w:rsidP="00F377FB">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1A19391D" w14:textId="77777777" w:rsidR="003B2F27" w:rsidRPr="00BC61E7" w:rsidRDefault="003B2F27" w:rsidP="00F377FB">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4B0BA7E" w14:textId="77777777" w:rsidR="003B2F27" w:rsidRPr="00AD29CE" w:rsidRDefault="003B2F27" w:rsidP="00F377FB">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AEF4D04"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96A52BD"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EF51705" w14:textId="77777777" w:rsidR="003B2F27" w:rsidRPr="00AD29CE" w:rsidRDefault="003B2F27" w:rsidP="00F377FB">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0B80E60C" w14:textId="77777777" w:rsidR="00830C72" w:rsidRDefault="003B2F27" w:rsidP="00F377FB">
      <w:pPr>
        <w:widowControl w:val="0"/>
        <w:pBdr>
          <w:bottom w:val="single" w:sz="6" w:space="1" w:color="auto"/>
        </w:pBdr>
        <w:tabs>
          <w:tab w:val="left" w:pos="1276"/>
        </w:tabs>
        <w:ind w:firstLine="567"/>
        <w:jc w:val="both"/>
        <w:rPr>
          <w:rFonts w:ascii="GHEA Grapalat" w:hAnsi="GHEA Grapalat"/>
        </w:rPr>
      </w:pPr>
      <w:r w:rsidRPr="00AD29CE">
        <w:rPr>
          <w:rFonts w:ascii="GHEA Grapalat" w:hAnsi="GHEA Grapalat"/>
        </w:rPr>
        <w:lastRenderedPageBreak/>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B061BEB" w14:textId="77777777" w:rsidR="00830C72" w:rsidRPr="00830C72" w:rsidRDefault="00D55A31" w:rsidP="00F377FB">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646A0419" w14:textId="77777777" w:rsidR="00830C72" w:rsidRDefault="00830C72" w:rsidP="00F377FB">
      <w:pPr>
        <w:rPr>
          <w:rFonts w:ascii="GHEA Grapalat" w:hAnsi="GHEA Grapalat"/>
          <w:lang w:val="hy-AM"/>
        </w:rPr>
      </w:pPr>
    </w:p>
    <w:p w14:paraId="038D56A5" w14:textId="77777777" w:rsidR="003B2F27" w:rsidRPr="00780EB7" w:rsidRDefault="003B2F27" w:rsidP="00F377FB">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6041B18F" w14:textId="77777777" w:rsidR="003B2F27" w:rsidRPr="00AD29CE" w:rsidRDefault="003B2F27" w:rsidP="00F377FB">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5345AEF0" w14:textId="77777777" w:rsidR="003B2F27" w:rsidRPr="00AD29CE" w:rsidRDefault="003B2F27" w:rsidP="00F377FB">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3550DEC" w14:textId="77777777" w:rsidR="003B2F27" w:rsidRPr="00AD29CE" w:rsidRDefault="003B2F27" w:rsidP="00F377FB">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103DD51" w14:textId="77777777" w:rsidR="003B2F27" w:rsidRPr="00AD29CE" w:rsidRDefault="003B2F27" w:rsidP="00F377FB">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6C4E4A4F" w14:textId="77777777" w:rsidR="003B2F27" w:rsidRPr="00AD29CE" w:rsidRDefault="003B2F27" w:rsidP="00F377FB">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1285A965" w14:textId="77777777" w:rsidR="003B2F27" w:rsidRPr="00AD29CE" w:rsidRDefault="003B2F27" w:rsidP="00F377FB">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CC0425D" w14:textId="77777777" w:rsidR="00BF30C1" w:rsidRPr="00675CA2" w:rsidRDefault="00BF30C1" w:rsidP="00F377FB">
      <w:pPr>
        <w:widowControl w:val="0"/>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66BEA5E0" w14:textId="77777777" w:rsidR="00BF30C1" w:rsidRPr="00675CA2" w:rsidRDefault="00BF30C1" w:rsidP="00F377FB">
      <w:pPr>
        <w:widowControl w:val="0"/>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AEE7624" w14:textId="77777777" w:rsidR="00BF30C1" w:rsidRPr="00675CA2" w:rsidRDefault="00BF30C1" w:rsidP="00F377FB">
      <w:pPr>
        <w:widowControl w:val="0"/>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9"/>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69370EE7" w14:textId="77777777" w:rsidR="003B2F27" w:rsidRPr="00AD29CE" w:rsidRDefault="003B2F27" w:rsidP="00F377FB">
      <w:pPr>
        <w:widowControl w:val="0"/>
        <w:jc w:val="center"/>
        <w:rPr>
          <w:rFonts w:ascii="GHEA Grapalat" w:hAnsi="GHEA Grapalat" w:cs="Sylfaen"/>
          <w:b/>
        </w:rPr>
      </w:pPr>
      <w:r w:rsidRPr="00AD29CE">
        <w:rPr>
          <w:rFonts w:ascii="GHEA Grapalat" w:hAnsi="GHEA Grapalat"/>
          <w:b/>
        </w:rPr>
        <w:lastRenderedPageBreak/>
        <w:t>3. ПОРЯДОК СДАЧИ И ПРИЕМКИ УСЛУГИ</w:t>
      </w:r>
    </w:p>
    <w:p w14:paraId="0043AD3B" w14:textId="77777777" w:rsidR="00184C37" w:rsidRDefault="00184C37" w:rsidP="00F377FB">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3F5966D5" w14:textId="77777777" w:rsidR="00184C37" w:rsidRDefault="00184C37" w:rsidP="00F377FB">
      <w:pPr>
        <w:widowControl w:val="0"/>
        <w:tabs>
          <w:tab w:val="left" w:pos="1134"/>
        </w:tabs>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3CACE46" w14:textId="77777777" w:rsidR="00184C37" w:rsidRDefault="00184C37" w:rsidP="00F377FB">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65833EF" w14:textId="77777777" w:rsidR="00184C37" w:rsidRDefault="00184C37" w:rsidP="00F377FB">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0CD563B" w14:textId="77777777" w:rsidR="00184C37" w:rsidRDefault="00184C37" w:rsidP="00F377FB">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5071D965" w14:textId="77777777" w:rsidR="00184C37" w:rsidRDefault="00184C37" w:rsidP="00F377FB">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AADC7DE" w14:textId="77777777" w:rsidR="00184C37" w:rsidRPr="008F582C" w:rsidRDefault="00184C37" w:rsidP="00F377FB">
      <w:pPr>
        <w:widowControl w:val="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7D950C3" w14:textId="77777777" w:rsidR="0034272D" w:rsidRDefault="0034272D" w:rsidP="00F377FB">
      <w:pPr>
        <w:widowControl w:val="0"/>
        <w:jc w:val="center"/>
        <w:rPr>
          <w:rFonts w:ascii="GHEA Grapalat" w:hAnsi="GHEA Grapalat"/>
          <w:b/>
        </w:rPr>
      </w:pPr>
    </w:p>
    <w:p w14:paraId="26FC1CC3" w14:textId="77777777" w:rsidR="003B2F27" w:rsidRPr="00AD29CE" w:rsidRDefault="003B2F27" w:rsidP="00F377FB">
      <w:pPr>
        <w:widowControl w:val="0"/>
        <w:jc w:val="center"/>
        <w:rPr>
          <w:rFonts w:ascii="GHEA Grapalat" w:hAnsi="GHEA Grapalat" w:cs="Sylfaen"/>
          <w:b/>
        </w:rPr>
      </w:pPr>
      <w:r w:rsidRPr="00AD29CE">
        <w:rPr>
          <w:rFonts w:ascii="GHEA Grapalat" w:hAnsi="GHEA Grapalat"/>
          <w:b/>
        </w:rPr>
        <w:t>4. ЦЕНА ДОГОВОРА</w:t>
      </w:r>
    </w:p>
    <w:p w14:paraId="30E8291A" w14:textId="77777777" w:rsidR="003B2F27" w:rsidRPr="00D04EA3"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0"/>
        <w:t>17</w:t>
      </w:r>
      <w:r>
        <w:rPr>
          <w:rFonts w:ascii="GHEA Grapalat" w:hAnsi="GHEA Grapalat"/>
        </w:rPr>
        <w:t>.</w:t>
      </w:r>
    </w:p>
    <w:p w14:paraId="557D9021" w14:textId="77777777" w:rsidR="003B2F27" w:rsidRPr="00AD29CE" w:rsidRDefault="003B2F27" w:rsidP="00F377FB">
      <w:pPr>
        <w:widowControl w:val="0"/>
        <w:ind w:firstLine="567"/>
        <w:jc w:val="both"/>
        <w:rPr>
          <w:rFonts w:ascii="GHEA Grapalat" w:hAnsi="GHEA Grapalat" w:cs="Sylfaen"/>
        </w:rPr>
      </w:pPr>
      <w:r w:rsidRPr="00AD29CE">
        <w:rPr>
          <w:rFonts w:ascii="GHEA Grapalat" w:hAnsi="GHEA Grapalat"/>
        </w:rPr>
        <w:t xml:space="preserve">Цена включает все осуществляемые Исполнителем расходы, в том числе </w:t>
      </w:r>
      <w:r w:rsidRPr="00AD29CE">
        <w:rPr>
          <w:rFonts w:ascii="GHEA Grapalat" w:hAnsi="GHEA Grapalat"/>
        </w:rPr>
        <w:lastRenderedPageBreak/>
        <w:t>налоги, пошлины и установленные законодательством Республики Армения иные платежи.</w:t>
      </w:r>
    </w:p>
    <w:p w14:paraId="4D0F18FB" w14:textId="77777777" w:rsidR="003B2F27" w:rsidRPr="00AD29CE" w:rsidRDefault="003B2F27" w:rsidP="00F377FB">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73E2A9A" w14:textId="77777777" w:rsidR="003B2F27" w:rsidRPr="00844C3A" w:rsidRDefault="003B2F27" w:rsidP="00F377FB">
      <w:pPr>
        <w:widowControl w:val="0"/>
        <w:tabs>
          <w:tab w:val="left" w:pos="1276"/>
        </w:tabs>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1"/>
        <w:t>18</w:t>
      </w:r>
      <w:r w:rsidRPr="00844C3A">
        <w:rPr>
          <w:rFonts w:ascii="GHEA Grapalat" w:hAnsi="GHEA Grapalat"/>
        </w:rPr>
        <w:t>.</w:t>
      </w:r>
    </w:p>
    <w:p w14:paraId="06F5327C" w14:textId="77777777" w:rsidR="003B2F27" w:rsidRDefault="003B2F27" w:rsidP="00F377FB">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079E7F0A" w14:textId="77777777" w:rsidR="009B7BE7" w:rsidRPr="009B7BE7" w:rsidRDefault="009B7BE7" w:rsidP="00F377FB">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667C5AC1" w14:textId="77777777" w:rsidR="003B2F27" w:rsidRPr="00F146DC" w:rsidRDefault="0020572B" w:rsidP="00F377FB">
      <w:pPr>
        <w:pStyle w:val="norm"/>
        <w:widowControl w:val="0"/>
        <w:spacing w:line="24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4BB279D3" w14:textId="77777777" w:rsidR="003B2F27" w:rsidRPr="00F77167" w:rsidRDefault="003B2F27" w:rsidP="00F377FB">
      <w:pPr>
        <w:pStyle w:val="norm"/>
        <w:widowControl w:val="0"/>
        <w:spacing w:line="24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18F87A15" w14:textId="77777777" w:rsidR="003B2F27" w:rsidRPr="00F77167" w:rsidRDefault="003B2F27" w:rsidP="00F377FB">
      <w:pPr>
        <w:pStyle w:val="norm"/>
        <w:widowControl w:val="0"/>
        <w:spacing w:line="24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0F7036B9" w14:textId="77777777" w:rsidR="003B2F27" w:rsidRPr="00F77167" w:rsidRDefault="003B2F27" w:rsidP="00F377FB">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5EF0086F" w14:textId="77777777" w:rsidR="003B2F27" w:rsidRPr="00F77167" w:rsidRDefault="003B2F27" w:rsidP="00F377FB">
      <w:pPr>
        <w:pStyle w:val="norm"/>
        <w:widowControl w:val="0"/>
        <w:spacing w:line="24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39807120" w14:textId="77777777" w:rsidR="003B2F27" w:rsidRPr="00CD3395" w:rsidRDefault="003B2F27" w:rsidP="00F377FB">
      <w:pPr>
        <w:widowControl w:val="0"/>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12"/>
        <w:t>19</w:t>
      </w:r>
    </w:p>
    <w:p w14:paraId="0F80BA8F" w14:textId="77777777" w:rsidR="003B2F27" w:rsidRPr="00AD29CE" w:rsidRDefault="003B2F27" w:rsidP="00F377FB">
      <w:pPr>
        <w:widowControl w:val="0"/>
        <w:ind w:firstLine="720"/>
        <w:jc w:val="center"/>
        <w:rPr>
          <w:rFonts w:ascii="GHEA Grapalat" w:hAnsi="GHEA Grapalat" w:cs="Sylfaen"/>
        </w:rPr>
      </w:pPr>
    </w:p>
    <w:p w14:paraId="05203381" w14:textId="405FC86C" w:rsidR="003B2F27" w:rsidRPr="00AD29CE" w:rsidRDefault="00D932B2" w:rsidP="00F377FB">
      <w:pPr>
        <w:jc w:val="center"/>
        <w:rPr>
          <w:rFonts w:ascii="GHEA Grapalat" w:hAnsi="GHEA Grapalat" w:cs="Sylfaen"/>
          <w:b/>
        </w:rPr>
      </w:pPr>
      <w:r>
        <w:rPr>
          <w:rFonts w:ascii="GHEA Grapalat" w:hAnsi="GHEA Grapalat"/>
          <w:b/>
        </w:rPr>
        <w:br w:type="page"/>
      </w:r>
      <w:r w:rsidR="003B2F27" w:rsidRPr="00AD29CE">
        <w:rPr>
          <w:rFonts w:ascii="GHEA Grapalat" w:hAnsi="GHEA Grapalat"/>
          <w:b/>
        </w:rPr>
        <w:lastRenderedPageBreak/>
        <w:t>5. ОТВЕТСТВЕННОСТЬ СТОРОН</w:t>
      </w:r>
    </w:p>
    <w:p w14:paraId="3F6485D3"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E6EBEB4"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3"/>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996CB11"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8F9368C"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BAE7DDD" w14:textId="77777777" w:rsidR="003B2F27" w:rsidRPr="00844C3A" w:rsidRDefault="003B2F27" w:rsidP="00F377FB">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01F5B6F" w14:textId="77777777" w:rsidR="003B2F27" w:rsidRPr="00844C3A" w:rsidRDefault="003B2F27" w:rsidP="00F377FB">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E036420" w14:textId="77777777" w:rsidR="003B2F27" w:rsidRPr="00AD29CE" w:rsidRDefault="003B2F27" w:rsidP="00F377FB">
      <w:pPr>
        <w:widowControl w:val="0"/>
        <w:tabs>
          <w:tab w:val="left" w:pos="1134"/>
        </w:tabs>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7324FF4F" w14:textId="77777777" w:rsidR="003B2F27" w:rsidRPr="00AD29CE" w:rsidRDefault="003B2F27" w:rsidP="00F377FB">
      <w:pPr>
        <w:widowControl w:val="0"/>
        <w:ind w:firstLine="720"/>
        <w:jc w:val="center"/>
        <w:rPr>
          <w:rFonts w:ascii="GHEA Grapalat" w:hAnsi="GHEA Grapalat" w:cs="Sylfaen"/>
        </w:rPr>
      </w:pPr>
    </w:p>
    <w:p w14:paraId="6D636033" w14:textId="77777777" w:rsidR="003B2F27" w:rsidRPr="00AD29CE" w:rsidRDefault="003B2F27" w:rsidP="00F377FB">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186E70F4" w14:textId="77777777" w:rsidR="003B2F27" w:rsidRPr="00AD29CE" w:rsidRDefault="003B2F27" w:rsidP="00F377FB">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FEFEDD2" w14:textId="77777777" w:rsidR="0043443E" w:rsidRPr="00E661BE" w:rsidRDefault="0043443E" w:rsidP="00F377FB">
      <w:pPr>
        <w:jc w:val="center"/>
        <w:rPr>
          <w:rFonts w:ascii="GHEA Grapalat" w:hAnsi="GHEA Grapalat"/>
          <w:b/>
        </w:rPr>
      </w:pPr>
    </w:p>
    <w:p w14:paraId="12837F70" w14:textId="77777777" w:rsidR="003B2F27" w:rsidRPr="00E661BE" w:rsidRDefault="003B2F27" w:rsidP="00F377FB">
      <w:pPr>
        <w:jc w:val="center"/>
        <w:rPr>
          <w:rFonts w:ascii="GHEA Grapalat" w:hAnsi="GHEA Grapalat"/>
          <w:b/>
        </w:rPr>
      </w:pPr>
      <w:r w:rsidRPr="00AD29CE">
        <w:rPr>
          <w:rFonts w:ascii="GHEA Grapalat" w:hAnsi="GHEA Grapalat"/>
          <w:b/>
        </w:rPr>
        <w:t>7. ИНЫЕ УСЛОВИЯ</w:t>
      </w:r>
    </w:p>
    <w:p w14:paraId="59BC9F9D" w14:textId="77777777" w:rsidR="0043443E" w:rsidRPr="00E661BE" w:rsidRDefault="0043443E" w:rsidP="00F377FB">
      <w:pPr>
        <w:jc w:val="center"/>
        <w:rPr>
          <w:rFonts w:ascii="GHEA Grapalat" w:hAnsi="GHEA Grapalat" w:cs="Sylfaen"/>
          <w:b/>
        </w:rPr>
      </w:pPr>
    </w:p>
    <w:p w14:paraId="34441F28"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46C0232" w14:textId="77777777" w:rsidR="003B2F27" w:rsidRPr="00AD29CE" w:rsidRDefault="003B2F27" w:rsidP="00F377FB">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4"/>
        <w:t>21</w:t>
      </w:r>
    </w:p>
    <w:p w14:paraId="2E9D08A3"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9613233" w14:textId="77777777" w:rsidR="003B2F27" w:rsidRPr="00844C3A" w:rsidRDefault="003B2F27" w:rsidP="00F377FB">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0CFB855" w14:textId="77777777" w:rsidR="003B2F27" w:rsidRPr="00AD29CE" w:rsidRDefault="003B2F27" w:rsidP="00F377FB">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3BDF3446"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CE53F63"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1BDBC18" w14:textId="77777777" w:rsidR="003B2F27" w:rsidRPr="00AD29CE" w:rsidRDefault="003B2F27" w:rsidP="00F377FB">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6E59366"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054901E" w14:textId="77777777" w:rsidR="003B2F27" w:rsidRPr="00AD29CE" w:rsidRDefault="003B2F27" w:rsidP="00F377FB">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17299423" w14:textId="77777777" w:rsidR="003B2F27" w:rsidRPr="00AD29CE" w:rsidRDefault="003B2F27" w:rsidP="00F377FB">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5"/>
        <w:t>22</w:t>
      </w:r>
    </w:p>
    <w:p w14:paraId="3124AFE6"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6"/>
        <w:t>23</w:t>
      </w:r>
      <w:r w:rsidRPr="00AD29CE">
        <w:rPr>
          <w:rFonts w:ascii="GHEA Grapalat" w:hAnsi="GHEA Grapalat"/>
        </w:rPr>
        <w:t>.</w:t>
      </w:r>
    </w:p>
    <w:p w14:paraId="677CD255" w14:textId="77777777" w:rsidR="003B2F27" w:rsidRPr="00AD29CE" w:rsidRDefault="003B2F27" w:rsidP="00F377F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A9E0788" w14:textId="77777777" w:rsidR="003B2F27" w:rsidRPr="00AD29CE" w:rsidRDefault="003B2F27" w:rsidP="00F377FB">
      <w:pPr>
        <w:widowControl w:val="0"/>
        <w:tabs>
          <w:tab w:val="left" w:pos="720"/>
          <w:tab w:val="left" w:pos="1134"/>
        </w:tabs>
        <w:ind w:firstLine="567"/>
        <w:jc w:val="both"/>
        <w:rPr>
          <w:rFonts w:ascii="GHEA Grapalat" w:hAnsi="GHEA Grapalat"/>
        </w:rPr>
      </w:pPr>
      <w:r w:rsidRPr="00AD29CE">
        <w:rPr>
          <w:rFonts w:ascii="GHEA Grapalat" w:hAnsi="GHEA Grapalat"/>
        </w:rPr>
        <w:lastRenderedPageBreak/>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B93C186" w14:textId="77777777" w:rsidR="003B2F27" w:rsidRPr="00AD29CE" w:rsidRDefault="003B2F27" w:rsidP="00F377FB">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E7418B5" w14:textId="77777777" w:rsidR="003B2F27" w:rsidRPr="00AD29CE" w:rsidRDefault="003B2F27" w:rsidP="00F377FB">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6E4A83A" w14:textId="77777777" w:rsidR="00076092" w:rsidRDefault="003B2F27" w:rsidP="00F377FB">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D16960F" w14:textId="77777777" w:rsidR="00F061E8" w:rsidRPr="00076092" w:rsidRDefault="00F061E8" w:rsidP="00F377FB">
      <w:pPr>
        <w:widowControl w:val="0"/>
        <w:tabs>
          <w:tab w:val="left" w:pos="1276"/>
        </w:tabs>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w:t>
      </w:r>
      <w:r w:rsidR="001802E6" w:rsidRPr="00B43171">
        <w:rPr>
          <w:rStyle w:val="ezkurwreuab5ozgtqnkl"/>
          <w:rFonts w:ascii="GHEA Grapalat" w:hAnsi="GHEA Grapalat"/>
        </w:rPr>
        <w:lastRenderedPageBreak/>
        <w:t>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068780E3" w14:textId="77777777" w:rsidR="003B2F27" w:rsidRPr="00AD29CE" w:rsidRDefault="003B2F27" w:rsidP="00F377F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17684A3A" w14:textId="77777777" w:rsidR="003B2F27" w:rsidRPr="00AD29CE" w:rsidRDefault="003B2F27" w:rsidP="00F377F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16F44AAC" w14:textId="77777777" w:rsidR="003B2F27" w:rsidRDefault="003B2F27" w:rsidP="00F377F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4E1536B" w14:textId="77777777" w:rsidR="000F7EC6" w:rsidRDefault="003B2F27" w:rsidP="00F377F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434A0CC8" w14:textId="77777777" w:rsidR="000F7EC6" w:rsidRDefault="000F7EC6" w:rsidP="00F377FB">
      <w:pPr>
        <w:widowControl w:val="0"/>
        <w:tabs>
          <w:tab w:val="left" w:pos="1276"/>
        </w:tabs>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14:paraId="0AD9377E" w14:textId="77777777" w:rsidR="000F7EC6" w:rsidRPr="00A915F5" w:rsidRDefault="000F7EC6" w:rsidP="00F377FB">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4A32804A" w14:textId="77777777" w:rsidR="003B2F27" w:rsidRPr="00AD29CE" w:rsidRDefault="00936F41" w:rsidP="00F377FB">
      <w:pPr>
        <w:widowControl w:val="0"/>
        <w:tabs>
          <w:tab w:val="left" w:pos="1276"/>
        </w:tabs>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0E707479" w14:textId="77777777" w:rsidR="003B2F27" w:rsidRPr="00AD29CE" w:rsidRDefault="003B2F27" w:rsidP="003B2F27">
      <w:pPr>
        <w:widowControl w:val="0"/>
        <w:spacing w:after="160" w:line="360" w:lineRule="auto"/>
        <w:rPr>
          <w:rFonts w:ascii="GHEA Grapalat" w:hAnsi="GHEA Grapalat"/>
        </w:rPr>
      </w:pPr>
    </w:p>
    <w:p w14:paraId="0B30F46B"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C65F0BC" w14:textId="77777777" w:rsidTr="005B7138">
        <w:trPr>
          <w:jc w:val="center"/>
        </w:trPr>
        <w:tc>
          <w:tcPr>
            <w:tcW w:w="4536" w:type="dxa"/>
          </w:tcPr>
          <w:p w14:paraId="701D51A9"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2FD2A15A"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3E84D555"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8F8FD57" w14:textId="77777777" w:rsidR="003B2F27" w:rsidRDefault="003B2F27" w:rsidP="005B7138">
            <w:pPr>
              <w:widowControl w:val="0"/>
              <w:spacing w:after="160" w:line="360" w:lineRule="auto"/>
              <w:jc w:val="center"/>
              <w:rPr>
                <w:rFonts w:ascii="GHEA Grapalat" w:hAnsi="GHEA Grapalat"/>
                <w:lang w:val="en-US"/>
              </w:rPr>
            </w:pPr>
          </w:p>
          <w:p w14:paraId="531BB5D1"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691AEA2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4895516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360AC9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ECA0455" w14:textId="77777777" w:rsidR="003B2F27" w:rsidRDefault="003B2F27" w:rsidP="005B7138">
            <w:pPr>
              <w:widowControl w:val="0"/>
              <w:spacing w:after="160" w:line="360" w:lineRule="auto"/>
              <w:jc w:val="center"/>
              <w:rPr>
                <w:rFonts w:ascii="GHEA Grapalat" w:hAnsi="GHEA Grapalat"/>
                <w:lang w:val="en-US"/>
              </w:rPr>
            </w:pPr>
          </w:p>
          <w:p w14:paraId="371504CD"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2DD121FB" w14:textId="77777777" w:rsidR="003B2F27" w:rsidRPr="00AD29CE" w:rsidRDefault="003B2F27" w:rsidP="003B2F27">
      <w:pPr>
        <w:widowControl w:val="0"/>
        <w:spacing w:after="160" w:line="360" w:lineRule="auto"/>
        <w:ind w:firstLine="709"/>
        <w:jc w:val="center"/>
        <w:rPr>
          <w:rFonts w:ascii="GHEA Grapalat" w:hAnsi="GHEA Grapalat"/>
          <w:b/>
        </w:rPr>
      </w:pPr>
    </w:p>
    <w:p w14:paraId="4B11712D"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72FA0C3"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79375BBD" w14:textId="77777777"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BC74816" w14:textId="77777777"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7255986"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3EE821E0"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6A68710E"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43C60864"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F3CCA28" w14:textId="77777777" w:rsidR="003B2F27" w:rsidRPr="00AD29CE" w:rsidRDefault="003B2F27" w:rsidP="003B2F27">
      <w:pPr>
        <w:widowControl w:val="0"/>
        <w:spacing w:after="160" w:line="360" w:lineRule="auto"/>
        <w:jc w:val="center"/>
        <w:rPr>
          <w:rFonts w:ascii="GHEA Grapalat" w:hAnsi="GHEA Grapalat"/>
        </w:rPr>
      </w:pPr>
    </w:p>
    <w:p w14:paraId="7A243499"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7"/>
        <w:t>*</w:t>
      </w:r>
    </w:p>
    <w:p w14:paraId="5A02CA24"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2032"/>
        <w:gridCol w:w="1606"/>
        <w:gridCol w:w="1234"/>
        <w:gridCol w:w="1424"/>
        <w:gridCol w:w="865"/>
        <w:gridCol w:w="810"/>
        <w:gridCol w:w="1249"/>
      </w:tblGrid>
      <w:tr w:rsidR="003B2F27" w:rsidRPr="00E40AC8" w14:paraId="18D857B7" w14:textId="77777777" w:rsidTr="005B7138">
        <w:trPr>
          <w:trHeight w:val="422"/>
          <w:jc w:val="center"/>
        </w:trPr>
        <w:tc>
          <w:tcPr>
            <w:tcW w:w="11197" w:type="dxa"/>
            <w:gridSpan w:val="8"/>
          </w:tcPr>
          <w:p w14:paraId="3811AAF5"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38AB7721" w14:textId="77777777" w:rsidTr="009A150E">
        <w:trPr>
          <w:trHeight w:val="247"/>
          <w:jc w:val="center"/>
        </w:trPr>
        <w:tc>
          <w:tcPr>
            <w:tcW w:w="1977" w:type="dxa"/>
            <w:vMerge w:val="restart"/>
            <w:vAlign w:val="center"/>
          </w:tcPr>
          <w:p w14:paraId="3EA9D1B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32" w:type="dxa"/>
            <w:vMerge w:val="restart"/>
            <w:vAlign w:val="center"/>
          </w:tcPr>
          <w:p w14:paraId="13DFF35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1187F70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34" w:type="dxa"/>
            <w:vMerge w:val="restart"/>
            <w:vAlign w:val="center"/>
          </w:tcPr>
          <w:p w14:paraId="281B8807"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24" w:type="dxa"/>
            <w:vMerge w:val="restart"/>
            <w:vAlign w:val="center"/>
          </w:tcPr>
          <w:p w14:paraId="433E43E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65" w:type="dxa"/>
            <w:vMerge w:val="restart"/>
            <w:vAlign w:val="center"/>
          </w:tcPr>
          <w:p w14:paraId="46BF696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059" w:type="dxa"/>
            <w:gridSpan w:val="2"/>
            <w:vAlign w:val="center"/>
          </w:tcPr>
          <w:p w14:paraId="383A892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00E53809" w14:textId="77777777" w:rsidTr="009A150E">
        <w:trPr>
          <w:trHeight w:val="501"/>
          <w:jc w:val="center"/>
        </w:trPr>
        <w:tc>
          <w:tcPr>
            <w:tcW w:w="1977" w:type="dxa"/>
            <w:vMerge/>
            <w:vAlign w:val="center"/>
          </w:tcPr>
          <w:p w14:paraId="2505F30C" w14:textId="77777777" w:rsidR="003B2F27" w:rsidRPr="00E40AC8" w:rsidRDefault="003B2F27" w:rsidP="005B7138">
            <w:pPr>
              <w:widowControl w:val="0"/>
              <w:spacing w:after="120"/>
              <w:jc w:val="center"/>
              <w:rPr>
                <w:rFonts w:ascii="GHEA Grapalat" w:hAnsi="GHEA Grapalat"/>
                <w:sz w:val="20"/>
              </w:rPr>
            </w:pPr>
          </w:p>
        </w:tc>
        <w:tc>
          <w:tcPr>
            <w:tcW w:w="2032" w:type="dxa"/>
            <w:vMerge/>
            <w:vAlign w:val="center"/>
          </w:tcPr>
          <w:p w14:paraId="7049E6D4" w14:textId="77777777" w:rsidR="003B2F27" w:rsidRPr="00E40AC8" w:rsidRDefault="003B2F27" w:rsidP="005B7138">
            <w:pPr>
              <w:widowControl w:val="0"/>
              <w:spacing w:after="120"/>
              <w:jc w:val="center"/>
              <w:rPr>
                <w:rFonts w:ascii="GHEA Grapalat" w:hAnsi="GHEA Grapalat"/>
                <w:sz w:val="20"/>
              </w:rPr>
            </w:pPr>
          </w:p>
        </w:tc>
        <w:tc>
          <w:tcPr>
            <w:tcW w:w="1606" w:type="dxa"/>
            <w:vMerge/>
            <w:vAlign w:val="center"/>
          </w:tcPr>
          <w:p w14:paraId="5E293A31" w14:textId="77777777" w:rsidR="003B2F27" w:rsidRPr="00E40AC8" w:rsidRDefault="003B2F27" w:rsidP="005B7138">
            <w:pPr>
              <w:widowControl w:val="0"/>
              <w:spacing w:after="120"/>
              <w:jc w:val="center"/>
              <w:rPr>
                <w:rFonts w:ascii="GHEA Grapalat" w:hAnsi="GHEA Grapalat"/>
                <w:sz w:val="20"/>
              </w:rPr>
            </w:pPr>
          </w:p>
        </w:tc>
        <w:tc>
          <w:tcPr>
            <w:tcW w:w="1234" w:type="dxa"/>
            <w:vMerge/>
            <w:vAlign w:val="center"/>
          </w:tcPr>
          <w:p w14:paraId="6EAA4848" w14:textId="77777777" w:rsidR="003B2F27" w:rsidRPr="00E40AC8" w:rsidRDefault="003B2F27" w:rsidP="005B7138">
            <w:pPr>
              <w:widowControl w:val="0"/>
              <w:spacing w:after="120"/>
              <w:jc w:val="center"/>
              <w:rPr>
                <w:rFonts w:ascii="GHEA Grapalat" w:hAnsi="GHEA Grapalat"/>
                <w:sz w:val="20"/>
              </w:rPr>
            </w:pPr>
          </w:p>
        </w:tc>
        <w:tc>
          <w:tcPr>
            <w:tcW w:w="1424" w:type="dxa"/>
            <w:vMerge/>
            <w:vAlign w:val="center"/>
          </w:tcPr>
          <w:p w14:paraId="15A3F43C" w14:textId="77777777" w:rsidR="003B2F27" w:rsidRPr="00E40AC8" w:rsidRDefault="003B2F27" w:rsidP="005B7138">
            <w:pPr>
              <w:widowControl w:val="0"/>
              <w:spacing w:after="120"/>
              <w:jc w:val="center"/>
              <w:rPr>
                <w:rFonts w:ascii="GHEA Grapalat" w:hAnsi="GHEA Grapalat"/>
                <w:sz w:val="20"/>
              </w:rPr>
            </w:pPr>
          </w:p>
        </w:tc>
        <w:tc>
          <w:tcPr>
            <w:tcW w:w="865" w:type="dxa"/>
            <w:vMerge/>
            <w:vAlign w:val="center"/>
          </w:tcPr>
          <w:p w14:paraId="4DDD61DC" w14:textId="77777777" w:rsidR="003B2F27" w:rsidRPr="00E40AC8" w:rsidRDefault="003B2F27" w:rsidP="005B7138">
            <w:pPr>
              <w:widowControl w:val="0"/>
              <w:spacing w:after="120"/>
              <w:jc w:val="center"/>
              <w:rPr>
                <w:rFonts w:ascii="GHEA Grapalat" w:hAnsi="GHEA Grapalat"/>
                <w:sz w:val="20"/>
              </w:rPr>
            </w:pPr>
          </w:p>
        </w:tc>
        <w:tc>
          <w:tcPr>
            <w:tcW w:w="810" w:type="dxa"/>
            <w:vAlign w:val="center"/>
          </w:tcPr>
          <w:p w14:paraId="41001A6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249" w:type="dxa"/>
            <w:vAlign w:val="center"/>
          </w:tcPr>
          <w:p w14:paraId="3C00AC77"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8"/>
              <w:t>**</w:t>
            </w:r>
          </w:p>
        </w:tc>
      </w:tr>
      <w:tr w:rsidR="009A150E" w:rsidRPr="00E40AC8" w14:paraId="2C23813D" w14:textId="77777777" w:rsidTr="009A150E">
        <w:trPr>
          <w:trHeight w:val="277"/>
          <w:jc w:val="center"/>
        </w:trPr>
        <w:tc>
          <w:tcPr>
            <w:tcW w:w="1977" w:type="dxa"/>
            <w:vAlign w:val="center"/>
          </w:tcPr>
          <w:p w14:paraId="74A36CD6" w14:textId="72445B29" w:rsidR="009A150E" w:rsidRPr="00E40AC8" w:rsidRDefault="009A150E" w:rsidP="009A150E">
            <w:pPr>
              <w:widowControl w:val="0"/>
              <w:spacing w:after="120"/>
              <w:jc w:val="center"/>
              <w:rPr>
                <w:rFonts w:ascii="GHEA Grapalat" w:hAnsi="GHEA Grapalat"/>
                <w:sz w:val="20"/>
              </w:rPr>
            </w:pPr>
            <w:r w:rsidRPr="00BC6917">
              <w:rPr>
                <w:rFonts w:ascii="GHEA Grapalat" w:hAnsi="GHEA Grapalat" w:cs="Arial"/>
                <w:sz w:val="20"/>
                <w:szCs w:val="20"/>
              </w:rPr>
              <w:t>50111130</w:t>
            </w:r>
          </w:p>
        </w:tc>
        <w:tc>
          <w:tcPr>
            <w:tcW w:w="2032" w:type="dxa"/>
          </w:tcPr>
          <w:p w14:paraId="3C933718" w14:textId="436A396B" w:rsidR="009A150E" w:rsidRPr="00E40AC8" w:rsidRDefault="009A150E" w:rsidP="009A150E">
            <w:pPr>
              <w:widowControl w:val="0"/>
              <w:spacing w:after="120"/>
              <w:jc w:val="center"/>
              <w:rPr>
                <w:rFonts w:ascii="GHEA Grapalat" w:hAnsi="GHEA Grapalat"/>
                <w:sz w:val="20"/>
              </w:rPr>
            </w:pPr>
            <w:r w:rsidRPr="00470375">
              <w:rPr>
                <w:rFonts w:ascii="GHEA Grapalat" w:hAnsi="GHEA Grapalat" w:cs="Calibri"/>
                <w:sz w:val="20"/>
                <w:szCs w:val="20"/>
              </w:rPr>
              <w:t xml:space="preserve">услуги по ремонту </w:t>
            </w:r>
            <w:r w:rsidRPr="00470375">
              <w:rPr>
                <w:rFonts w:ascii="GHEA Grapalat" w:hAnsi="GHEA Grapalat" w:cs="Calibri"/>
                <w:sz w:val="20"/>
                <w:szCs w:val="20"/>
                <w:lang w:val="hy-AM"/>
              </w:rPr>
              <w:t>машин</w:t>
            </w:r>
          </w:p>
        </w:tc>
        <w:tc>
          <w:tcPr>
            <w:tcW w:w="1606" w:type="dxa"/>
            <w:vAlign w:val="center"/>
          </w:tcPr>
          <w:p w14:paraId="76B56191" w14:textId="5D298BB8" w:rsidR="009A150E" w:rsidRPr="00E40AC8" w:rsidRDefault="009A150E" w:rsidP="009A150E">
            <w:pPr>
              <w:widowControl w:val="0"/>
              <w:spacing w:after="120"/>
              <w:jc w:val="center"/>
              <w:rPr>
                <w:rFonts w:ascii="GHEA Grapalat" w:hAnsi="GHEA Grapalat"/>
                <w:sz w:val="20"/>
              </w:rPr>
            </w:pPr>
            <w:r>
              <w:rPr>
                <w:rFonts w:ascii="GHEA Grapalat" w:hAnsi="GHEA Grapalat"/>
                <w:sz w:val="20"/>
              </w:rPr>
              <w:t>драм</w:t>
            </w:r>
          </w:p>
        </w:tc>
        <w:tc>
          <w:tcPr>
            <w:tcW w:w="1234" w:type="dxa"/>
          </w:tcPr>
          <w:p w14:paraId="276CED51" w14:textId="77777777" w:rsidR="009A150E" w:rsidRPr="00E40AC8" w:rsidRDefault="009A150E" w:rsidP="009A150E">
            <w:pPr>
              <w:widowControl w:val="0"/>
              <w:spacing w:after="120"/>
              <w:jc w:val="center"/>
              <w:rPr>
                <w:rFonts w:ascii="GHEA Grapalat" w:hAnsi="GHEA Grapalat"/>
                <w:sz w:val="20"/>
              </w:rPr>
            </w:pPr>
          </w:p>
        </w:tc>
        <w:tc>
          <w:tcPr>
            <w:tcW w:w="1424" w:type="dxa"/>
          </w:tcPr>
          <w:p w14:paraId="18D8F6CC" w14:textId="440040F9" w:rsidR="009A150E" w:rsidRPr="00E40AC8" w:rsidRDefault="009A150E" w:rsidP="009A150E">
            <w:pPr>
              <w:widowControl w:val="0"/>
              <w:spacing w:after="120"/>
              <w:jc w:val="center"/>
              <w:rPr>
                <w:rFonts w:ascii="GHEA Grapalat" w:hAnsi="GHEA Grapalat"/>
                <w:sz w:val="20"/>
              </w:rPr>
            </w:pPr>
          </w:p>
        </w:tc>
        <w:tc>
          <w:tcPr>
            <w:tcW w:w="865" w:type="dxa"/>
          </w:tcPr>
          <w:p w14:paraId="5680B6B1" w14:textId="7B99D62F" w:rsidR="009A150E" w:rsidRPr="00E40AC8" w:rsidRDefault="009A150E" w:rsidP="009A150E">
            <w:pPr>
              <w:widowControl w:val="0"/>
              <w:spacing w:after="120"/>
              <w:jc w:val="center"/>
              <w:rPr>
                <w:rFonts w:ascii="GHEA Grapalat" w:hAnsi="GHEA Grapalat"/>
                <w:sz w:val="20"/>
              </w:rPr>
            </w:pPr>
            <w:r>
              <w:rPr>
                <w:rFonts w:ascii="GHEA Grapalat" w:hAnsi="GHEA Grapalat"/>
                <w:sz w:val="20"/>
              </w:rPr>
              <w:t>1</w:t>
            </w:r>
          </w:p>
        </w:tc>
        <w:tc>
          <w:tcPr>
            <w:tcW w:w="810" w:type="dxa"/>
          </w:tcPr>
          <w:p w14:paraId="22ED8230" w14:textId="77777777" w:rsidR="009A150E" w:rsidRPr="00E40AC8" w:rsidRDefault="009A150E" w:rsidP="009A150E">
            <w:pPr>
              <w:widowControl w:val="0"/>
              <w:spacing w:after="120"/>
              <w:jc w:val="center"/>
              <w:rPr>
                <w:rFonts w:ascii="GHEA Grapalat" w:hAnsi="GHEA Grapalat"/>
                <w:sz w:val="20"/>
              </w:rPr>
            </w:pPr>
          </w:p>
        </w:tc>
        <w:tc>
          <w:tcPr>
            <w:tcW w:w="1249" w:type="dxa"/>
            <w:vAlign w:val="center"/>
          </w:tcPr>
          <w:p w14:paraId="0CA835C5" w14:textId="2F373CC0" w:rsidR="009A150E" w:rsidRPr="00E40AC8" w:rsidRDefault="009A150E" w:rsidP="009A150E">
            <w:pPr>
              <w:widowControl w:val="0"/>
              <w:spacing w:after="120"/>
              <w:jc w:val="center"/>
              <w:rPr>
                <w:rFonts w:ascii="GHEA Grapalat" w:hAnsi="GHEA Grapalat"/>
                <w:sz w:val="20"/>
              </w:rPr>
            </w:pPr>
            <w:r>
              <w:rPr>
                <w:sz w:val="20"/>
                <w:lang w:val="hy-AM"/>
              </w:rPr>
              <w:t>До 25.12.202</w:t>
            </w:r>
            <w:r>
              <w:rPr>
                <w:sz w:val="20"/>
              </w:rPr>
              <w:t>6</w:t>
            </w:r>
            <w:r>
              <w:rPr>
                <w:sz w:val="20"/>
                <w:lang w:val="hy-AM"/>
              </w:rPr>
              <w:t>г.</w:t>
            </w:r>
          </w:p>
        </w:tc>
      </w:tr>
      <w:tr w:rsidR="009A150E" w:rsidRPr="00E40AC8" w14:paraId="780D21AF" w14:textId="77777777" w:rsidTr="009A150E">
        <w:trPr>
          <w:trHeight w:val="439"/>
          <w:jc w:val="center"/>
        </w:trPr>
        <w:tc>
          <w:tcPr>
            <w:tcW w:w="1977" w:type="dxa"/>
            <w:vAlign w:val="center"/>
          </w:tcPr>
          <w:p w14:paraId="6921BD40" w14:textId="1DE2077C" w:rsidR="009A150E" w:rsidRPr="00E40AC8" w:rsidRDefault="009A150E" w:rsidP="009A150E">
            <w:pPr>
              <w:widowControl w:val="0"/>
              <w:spacing w:after="120"/>
              <w:jc w:val="center"/>
              <w:rPr>
                <w:rFonts w:ascii="GHEA Grapalat" w:hAnsi="GHEA Grapalat"/>
                <w:sz w:val="20"/>
              </w:rPr>
            </w:pPr>
            <w:r>
              <w:rPr>
                <w:rFonts w:ascii="GHEA Grapalat" w:hAnsi="GHEA Grapalat" w:cs="Calibri"/>
                <w:sz w:val="20"/>
                <w:szCs w:val="20"/>
              </w:rPr>
              <w:t>50111220</w:t>
            </w:r>
          </w:p>
        </w:tc>
        <w:tc>
          <w:tcPr>
            <w:tcW w:w="2032" w:type="dxa"/>
          </w:tcPr>
          <w:p w14:paraId="4E663403" w14:textId="0345DA45" w:rsidR="009A150E" w:rsidRPr="00E40AC8" w:rsidRDefault="009A150E" w:rsidP="009A150E">
            <w:pPr>
              <w:widowControl w:val="0"/>
              <w:spacing w:after="120"/>
              <w:jc w:val="center"/>
              <w:rPr>
                <w:rFonts w:ascii="GHEA Grapalat" w:hAnsi="GHEA Grapalat"/>
                <w:sz w:val="20"/>
              </w:rPr>
            </w:pPr>
            <w:r w:rsidRPr="00470375">
              <w:rPr>
                <w:rFonts w:ascii="GHEA Grapalat" w:hAnsi="GHEA Grapalat" w:cs="Calibri"/>
                <w:sz w:val="20"/>
                <w:szCs w:val="20"/>
              </w:rPr>
              <w:t>услуги по ремонту</w:t>
            </w:r>
            <w:r>
              <w:rPr>
                <w:rFonts w:ascii="GHEA Grapalat" w:hAnsi="GHEA Grapalat" w:cs="Calibri"/>
                <w:sz w:val="20"/>
                <w:szCs w:val="20"/>
                <w:lang w:val="hy-AM"/>
              </w:rPr>
              <w:t xml:space="preserve"> грузавиков</w:t>
            </w:r>
          </w:p>
        </w:tc>
        <w:tc>
          <w:tcPr>
            <w:tcW w:w="1606" w:type="dxa"/>
            <w:vAlign w:val="center"/>
          </w:tcPr>
          <w:p w14:paraId="41E64948" w14:textId="29D341B7" w:rsidR="009A150E" w:rsidRPr="00E40AC8" w:rsidRDefault="009A150E" w:rsidP="009A150E">
            <w:pPr>
              <w:widowControl w:val="0"/>
              <w:spacing w:after="120"/>
              <w:jc w:val="center"/>
              <w:rPr>
                <w:rFonts w:ascii="GHEA Grapalat" w:hAnsi="GHEA Grapalat"/>
                <w:sz w:val="20"/>
              </w:rPr>
            </w:pPr>
            <w:r>
              <w:rPr>
                <w:rFonts w:ascii="GHEA Grapalat" w:hAnsi="GHEA Grapalat"/>
                <w:sz w:val="20"/>
              </w:rPr>
              <w:t>драм</w:t>
            </w:r>
          </w:p>
        </w:tc>
        <w:tc>
          <w:tcPr>
            <w:tcW w:w="1234" w:type="dxa"/>
          </w:tcPr>
          <w:p w14:paraId="3A96221A" w14:textId="77777777" w:rsidR="009A150E" w:rsidRPr="00E40AC8" w:rsidRDefault="009A150E" w:rsidP="009A150E">
            <w:pPr>
              <w:widowControl w:val="0"/>
              <w:spacing w:after="120"/>
              <w:jc w:val="center"/>
              <w:rPr>
                <w:rFonts w:ascii="GHEA Grapalat" w:hAnsi="GHEA Grapalat"/>
                <w:sz w:val="20"/>
              </w:rPr>
            </w:pPr>
          </w:p>
        </w:tc>
        <w:tc>
          <w:tcPr>
            <w:tcW w:w="1424" w:type="dxa"/>
          </w:tcPr>
          <w:p w14:paraId="2CA71C35" w14:textId="58C963ED" w:rsidR="009A150E" w:rsidRPr="00E40AC8" w:rsidRDefault="009A150E" w:rsidP="009A150E">
            <w:pPr>
              <w:widowControl w:val="0"/>
              <w:spacing w:after="120"/>
              <w:jc w:val="center"/>
              <w:rPr>
                <w:rFonts w:ascii="GHEA Grapalat" w:hAnsi="GHEA Grapalat"/>
                <w:sz w:val="20"/>
              </w:rPr>
            </w:pPr>
          </w:p>
        </w:tc>
        <w:tc>
          <w:tcPr>
            <w:tcW w:w="865" w:type="dxa"/>
          </w:tcPr>
          <w:p w14:paraId="21F1F226" w14:textId="57BAD1ED" w:rsidR="009A150E" w:rsidRPr="00E40AC8" w:rsidRDefault="009A150E" w:rsidP="009A150E">
            <w:pPr>
              <w:widowControl w:val="0"/>
              <w:spacing w:after="120"/>
              <w:jc w:val="center"/>
              <w:rPr>
                <w:rFonts w:ascii="GHEA Grapalat" w:hAnsi="GHEA Grapalat"/>
                <w:sz w:val="20"/>
              </w:rPr>
            </w:pPr>
            <w:r>
              <w:rPr>
                <w:rFonts w:ascii="GHEA Grapalat" w:hAnsi="GHEA Grapalat"/>
                <w:sz w:val="20"/>
              </w:rPr>
              <w:t>1</w:t>
            </w:r>
          </w:p>
        </w:tc>
        <w:tc>
          <w:tcPr>
            <w:tcW w:w="810" w:type="dxa"/>
          </w:tcPr>
          <w:p w14:paraId="59E36DED" w14:textId="77777777" w:rsidR="009A150E" w:rsidRPr="00E40AC8" w:rsidRDefault="009A150E" w:rsidP="009A150E">
            <w:pPr>
              <w:widowControl w:val="0"/>
              <w:spacing w:after="120"/>
              <w:jc w:val="center"/>
              <w:rPr>
                <w:rFonts w:ascii="GHEA Grapalat" w:hAnsi="GHEA Grapalat"/>
                <w:sz w:val="20"/>
              </w:rPr>
            </w:pPr>
          </w:p>
        </w:tc>
        <w:tc>
          <w:tcPr>
            <w:tcW w:w="1249" w:type="dxa"/>
            <w:vAlign w:val="center"/>
          </w:tcPr>
          <w:p w14:paraId="04FCF9F0" w14:textId="58CDB082" w:rsidR="009A150E" w:rsidRPr="00E40AC8" w:rsidRDefault="009A150E" w:rsidP="009A150E">
            <w:pPr>
              <w:widowControl w:val="0"/>
              <w:spacing w:after="120"/>
              <w:jc w:val="center"/>
              <w:rPr>
                <w:rFonts w:ascii="GHEA Grapalat" w:hAnsi="GHEA Grapalat"/>
                <w:sz w:val="20"/>
              </w:rPr>
            </w:pPr>
            <w:r>
              <w:rPr>
                <w:sz w:val="20"/>
                <w:lang w:val="hy-AM"/>
              </w:rPr>
              <w:t>До 25.12.202</w:t>
            </w:r>
            <w:r>
              <w:rPr>
                <w:sz w:val="20"/>
              </w:rPr>
              <w:t>6</w:t>
            </w:r>
            <w:r>
              <w:rPr>
                <w:sz w:val="20"/>
                <w:lang w:val="hy-AM"/>
              </w:rPr>
              <w:t>г.</w:t>
            </w:r>
          </w:p>
        </w:tc>
      </w:tr>
      <w:tr w:rsidR="009A150E" w:rsidRPr="00E40AC8" w14:paraId="17E84B59" w14:textId="77777777" w:rsidTr="00377DC4">
        <w:trPr>
          <w:trHeight w:val="439"/>
          <w:jc w:val="center"/>
        </w:trPr>
        <w:tc>
          <w:tcPr>
            <w:tcW w:w="11197" w:type="dxa"/>
            <w:gridSpan w:val="8"/>
            <w:vAlign w:val="center"/>
          </w:tcPr>
          <w:p w14:paraId="7953C9A7"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Технические характеристики (для всех доз)</w:t>
            </w:r>
          </w:p>
          <w:p w14:paraId="1E6BF52B"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p>
          <w:p w14:paraId="2EA942DF"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 xml:space="preserve">После уведомления исполнителя заказчиком необходимые услуги должны быть оказаны в день поступления автомобиля в пункт обслуживания или в случае невозможности этого и согласия сторон, на следующий день, в противном случае заранее должно быть представлено письменное обоснование необходимости дополнительного времени: Устанавливаемые на автомобиль детали, приборы, детали и заправляемые материалы должны быть новыми, в срок, в заводской упаковке, установка которых производится с ведома водителя, ответственность за качество несет исполнитель, а замененные старые детали, приборы, детали по требованию исполнитель возвращает заказчику: </w:t>
            </w:r>
          </w:p>
          <w:p w14:paraId="2E772D18"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p>
          <w:p w14:paraId="2D09C185"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 xml:space="preserve">1. Должен быть предоставлен гарантия исполнителем 10000км замененных запасных частей: </w:t>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p>
          <w:p w14:paraId="6A51CFF3"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 xml:space="preserve">2.  Гарантийный срок эксплуатации агрегатов,прошедших капитальный ремонт(двигатель, коробка передач,разделительная коробка, мосты): 18 месяцев или 50000 км: </w:t>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p>
          <w:p w14:paraId="5FA385CD"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3. Услуга предоставляется по заявкам в электронном виде:</w:t>
            </w:r>
            <w:r w:rsidRPr="00FE3250">
              <w:rPr>
                <w:rFonts w:ascii="GHEA Grapalat" w:hAnsi="GHEA Grapalat"/>
                <w:sz w:val="20"/>
              </w:rPr>
              <w:tab/>
            </w:r>
            <w:r w:rsidRPr="00FE3250">
              <w:rPr>
                <w:rFonts w:ascii="GHEA Grapalat" w:hAnsi="GHEA Grapalat"/>
                <w:sz w:val="20"/>
              </w:rPr>
              <w:tab/>
            </w:r>
          </w:p>
          <w:p w14:paraId="1F50F23A"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lastRenderedPageBreak/>
              <w:t xml:space="preserve">4. В отдельных случаях может быть выдано устное разрешение, которое в дальнейшем должно быть оформлено в письменной форме: </w:t>
            </w:r>
            <w:r w:rsidRPr="00FE3250">
              <w:rPr>
                <w:rFonts w:ascii="GHEA Grapalat" w:hAnsi="GHEA Grapalat"/>
                <w:sz w:val="20"/>
              </w:rPr>
              <w:tab/>
            </w:r>
          </w:p>
          <w:p w14:paraId="7F694BFF"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5.  Предоставление всех видов запасных частей, смазочных масел, красок и других материалов, используемых в процессе оказания услуги, осуществляется поставщиком услуги:</w:t>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p>
          <w:p w14:paraId="059566EF"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 xml:space="preserve">6. Транспортные средства исполнителя должны быть приняты в фактическом техническом состоянии: </w:t>
            </w:r>
          </w:p>
          <w:p w14:paraId="4F9A8483"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7.Перевозка автомобилей до ремонта и после ремонта осуществляется силами заказчика.</w:t>
            </w:r>
          </w:p>
          <w:p w14:paraId="75DA7D70"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8. Запасные части, заменяемые компанией, должны быть новыми и неиспользованными.</w:t>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p>
          <w:p w14:paraId="5A0B2873"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 xml:space="preserve">9.Минимальный пробег эксплуатации минерального масла не менее 6000 км. </w:t>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p>
          <w:p w14:paraId="791B99DE" w14:textId="77777777" w:rsidR="009A150E" w:rsidRPr="00FE3250" w:rsidRDefault="009A150E" w:rsidP="009A150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rPr>
            </w:pPr>
            <w:r w:rsidRPr="00FE3250">
              <w:rPr>
                <w:rFonts w:ascii="GHEA Grapalat" w:hAnsi="GHEA Grapalat"/>
                <w:sz w:val="20"/>
              </w:rPr>
              <w:t>10.Минимальный пробег эксплуатации синтетического масла не менее 10000 км.</w:t>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r w:rsidRPr="00FE3250">
              <w:rPr>
                <w:rFonts w:ascii="GHEA Grapalat" w:hAnsi="GHEA Grapalat"/>
                <w:sz w:val="20"/>
              </w:rPr>
              <w:tab/>
            </w:r>
          </w:p>
          <w:p w14:paraId="5097FA27" w14:textId="77777777" w:rsidR="009A150E" w:rsidRDefault="009A150E" w:rsidP="0089079B">
            <w:pPr>
              <w:widowControl w:val="0"/>
              <w:rPr>
                <w:rFonts w:ascii="GHEA Grapalat" w:hAnsi="GHEA Grapalat"/>
                <w:sz w:val="20"/>
              </w:rPr>
            </w:pPr>
            <w:r w:rsidRPr="00FE3250">
              <w:rPr>
                <w:rFonts w:ascii="GHEA Grapalat" w:hAnsi="GHEA Grapalat"/>
                <w:sz w:val="20"/>
              </w:rPr>
              <w:t>11.Минимальный пробег эксплуатации полусинтетического масла не менее 8000 км.</w:t>
            </w:r>
          </w:p>
          <w:p w14:paraId="760527D4" w14:textId="29FA7620" w:rsidR="0089079B" w:rsidRPr="0089079B" w:rsidRDefault="0089079B" w:rsidP="0089079B">
            <w:pPr>
              <w:widowControl w:val="0"/>
              <w:rPr>
                <w:rFonts w:ascii="GHEA Grapalat" w:hAnsi="GHEA Grapalat"/>
                <w:sz w:val="20"/>
              </w:rPr>
            </w:pPr>
            <w:r w:rsidRPr="0089079B">
              <w:rPr>
                <w:rFonts w:ascii="GHEA Grapalat" w:hAnsi="GHEA Grapalat"/>
                <w:sz w:val="20"/>
              </w:rPr>
              <w:t xml:space="preserve">12. Ремонтные работы проводятся на территории Заказчика или </w:t>
            </w:r>
            <w:r>
              <w:rPr>
                <w:rFonts w:ascii="GHEA Grapalat" w:hAnsi="GHEA Grapalat"/>
                <w:sz w:val="20"/>
                <w:lang w:val="en-US"/>
              </w:rPr>
              <w:t>Исполнителья</w:t>
            </w:r>
            <w:r w:rsidRPr="0089079B">
              <w:rPr>
                <w:rFonts w:ascii="GHEA Grapalat" w:hAnsi="GHEA Grapalat"/>
                <w:sz w:val="20"/>
              </w:rPr>
              <w:t>. Сервисная станция должна находиться в Ереване.</w:t>
            </w:r>
          </w:p>
          <w:p w14:paraId="478A18DA" w14:textId="0D680122" w:rsidR="0089079B" w:rsidRDefault="0089079B" w:rsidP="0089079B">
            <w:pPr>
              <w:widowControl w:val="0"/>
              <w:rPr>
                <w:sz w:val="20"/>
                <w:lang w:val="hy-AM"/>
              </w:rPr>
            </w:pPr>
            <w:r w:rsidRPr="0089079B">
              <w:rPr>
                <w:rFonts w:ascii="GHEA Grapalat" w:hAnsi="GHEA Grapalat"/>
                <w:sz w:val="20"/>
              </w:rPr>
              <w:t xml:space="preserve">13. Транспортировка неисправного транспортного средства на сервисную станцию </w:t>
            </w:r>
            <w:r w:rsidRPr="0089079B">
              <w:rPr>
                <w:rFonts w:ascii="Cambria Math" w:hAnsi="Cambria Math" w:cs="Cambria Math"/>
                <w:sz w:val="20"/>
              </w:rPr>
              <w:t>​​</w:t>
            </w:r>
            <w:r>
              <w:rPr>
                <w:rFonts w:ascii="GHEA Grapalat" w:hAnsi="GHEA Grapalat"/>
                <w:sz w:val="20"/>
                <w:lang w:val="en-US"/>
              </w:rPr>
              <w:t xml:space="preserve"> Исполнителья</w:t>
            </w:r>
            <w:r w:rsidRPr="0089079B">
              <w:rPr>
                <w:rFonts w:ascii="GHEA Grapalat" w:hAnsi="GHEA Grapalat"/>
                <w:sz w:val="20"/>
              </w:rPr>
              <w:t xml:space="preserve"> </w:t>
            </w:r>
            <w:r w:rsidRPr="0089079B">
              <w:rPr>
                <w:rFonts w:ascii="GHEA Grapalat" w:hAnsi="GHEA Grapalat" w:cs="GHEA Grapalat"/>
                <w:sz w:val="20"/>
              </w:rPr>
              <w:t>осуществляется</w:t>
            </w:r>
            <w:r w:rsidRPr="0089079B">
              <w:rPr>
                <w:rFonts w:ascii="GHEA Grapalat" w:hAnsi="GHEA Grapalat"/>
                <w:sz w:val="20"/>
              </w:rPr>
              <w:t xml:space="preserve"> </w:t>
            </w:r>
            <w:r>
              <w:rPr>
                <w:rFonts w:ascii="GHEA Grapalat" w:hAnsi="GHEA Grapalat"/>
                <w:sz w:val="20"/>
                <w:lang w:val="en-US"/>
              </w:rPr>
              <w:t>Исполнительем</w:t>
            </w:r>
            <w:r w:rsidRPr="0089079B">
              <w:rPr>
                <w:rFonts w:ascii="GHEA Grapalat" w:hAnsi="GHEA Grapalat"/>
                <w:sz w:val="20"/>
              </w:rPr>
              <w:t>.</w:t>
            </w:r>
          </w:p>
        </w:tc>
      </w:tr>
    </w:tbl>
    <w:p w14:paraId="5D2329A4" w14:textId="77777777" w:rsidR="009A150E" w:rsidRDefault="009A150E" w:rsidP="009A150E">
      <w:pPr>
        <w:rPr>
          <w:rFonts w:ascii="GHEA Grapalat" w:hAnsi="GHEA Grapalat"/>
          <w:sz w:val="20"/>
          <w:lang w:val="hy-AM"/>
        </w:rPr>
      </w:pPr>
    </w:p>
    <w:p w14:paraId="5435008E" w14:textId="0F94DE5C" w:rsidR="009A150E" w:rsidRPr="009A150E" w:rsidRDefault="009A150E" w:rsidP="009A150E">
      <w:pPr>
        <w:rPr>
          <w:rFonts w:ascii="GHEA Grapalat" w:hAnsi="GHEA Grapalat"/>
          <w:color w:val="FF0000"/>
          <w:sz w:val="20"/>
          <w:lang w:val="hy-AM"/>
        </w:rPr>
      </w:pPr>
      <w:r w:rsidRPr="009A150E">
        <w:rPr>
          <w:rFonts w:ascii="GHEA Grapalat" w:hAnsi="GHEA Grapalat"/>
          <w:color w:val="FF0000"/>
          <w:sz w:val="20"/>
          <w:lang w:val="hy-AM"/>
        </w:rPr>
        <w:t>** в приглашении указаны максимальные цены за единицу, установленные для оказания услуги, а при заключении договора вместо них указываются цены за единицу, рассчитанные по следующей формуле՝</w:t>
      </w:r>
    </w:p>
    <w:p w14:paraId="10633AC1" w14:textId="77777777" w:rsidR="009A150E" w:rsidRPr="009A150E" w:rsidRDefault="009A150E" w:rsidP="009A150E">
      <w:pPr>
        <w:rPr>
          <w:rFonts w:ascii="GHEA Grapalat" w:hAnsi="GHEA Grapalat"/>
          <w:color w:val="FF0000"/>
          <w:sz w:val="20"/>
          <w:lang w:val="hy-AM"/>
        </w:rPr>
      </w:pPr>
      <w:r w:rsidRPr="009A150E">
        <w:rPr>
          <w:rFonts w:ascii="GHEA Grapalat" w:hAnsi="GHEA Grapalat"/>
          <w:color w:val="FF0000"/>
          <w:sz w:val="20"/>
          <w:lang w:val="hy-AM"/>
        </w:rPr>
        <w:t>MG=YMHG/NHGxNMG,  где՝</w:t>
      </w:r>
    </w:p>
    <w:p w14:paraId="49D1B88F" w14:textId="77777777" w:rsidR="009A150E" w:rsidRPr="009A150E" w:rsidRDefault="009A150E" w:rsidP="009A150E">
      <w:pPr>
        <w:rPr>
          <w:rFonts w:ascii="GHEA Grapalat" w:hAnsi="GHEA Grapalat"/>
          <w:color w:val="FF0000"/>
          <w:sz w:val="20"/>
          <w:lang w:val="hy-AM"/>
        </w:rPr>
      </w:pPr>
      <w:r w:rsidRPr="009A150E">
        <w:rPr>
          <w:rFonts w:ascii="GHEA Grapalat" w:hAnsi="GHEA Grapalat"/>
          <w:color w:val="FF0000"/>
          <w:sz w:val="20"/>
          <w:lang w:val="hy-AM"/>
        </w:rPr>
        <w:t>MG-цена за единицу</w:t>
      </w:r>
    </w:p>
    <w:p w14:paraId="0DA21381" w14:textId="77777777" w:rsidR="009A150E" w:rsidRPr="009A150E" w:rsidRDefault="009A150E" w:rsidP="009A150E">
      <w:pPr>
        <w:rPr>
          <w:rFonts w:ascii="GHEA Grapalat" w:hAnsi="GHEA Grapalat"/>
          <w:color w:val="FF0000"/>
          <w:sz w:val="20"/>
          <w:lang w:val="hy-AM"/>
        </w:rPr>
      </w:pPr>
      <w:r w:rsidRPr="009A150E">
        <w:rPr>
          <w:rFonts w:ascii="GHEA Grapalat" w:hAnsi="GHEA Grapalat"/>
          <w:color w:val="FF0000"/>
          <w:sz w:val="20"/>
          <w:lang w:val="en-US"/>
        </w:rPr>
        <w:t>YMHG</w:t>
      </w:r>
      <w:r w:rsidRPr="009A150E">
        <w:rPr>
          <w:rFonts w:ascii="GHEA Grapalat" w:hAnsi="GHEA Grapalat"/>
          <w:color w:val="FF0000"/>
          <w:sz w:val="20"/>
        </w:rPr>
        <w:t xml:space="preserve"> - </w:t>
      </w:r>
      <w:r w:rsidRPr="009A150E">
        <w:rPr>
          <w:rFonts w:ascii="GHEA Grapalat" w:hAnsi="GHEA Grapalat"/>
          <w:color w:val="FF0000"/>
          <w:sz w:val="20"/>
          <w:lang w:val="hy-AM"/>
        </w:rPr>
        <w:t>общая цена, предложенная выбранным участником:.</w:t>
      </w:r>
    </w:p>
    <w:p w14:paraId="1DD2EF44" w14:textId="77777777" w:rsidR="009A150E" w:rsidRPr="009A150E" w:rsidRDefault="009A150E" w:rsidP="009A150E">
      <w:pPr>
        <w:rPr>
          <w:rFonts w:ascii="GHEA Grapalat" w:hAnsi="GHEA Grapalat"/>
          <w:color w:val="FF0000"/>
          <w:sz w:val="20"/>
          <w:lang w:val="hy-AM"/>
        </w:rPr>
      </w:pPr>
      <w:r w:rsidRPr="009A150E">
        <w:rPr>
          <w:rFonts w:ascii="GHEA Grapalat" w:hAnsi="GHEA Grapalat"/>
          <w:color w:val="FF0000"/>
          <w:sz w:val="20"/>
          <w:lang w:val="en-US"/>
        </w:rPr>
        <w:t>NMG</w:t>
      </w:r>
      <w:r w:rsidRPr="009A150E">
        <w:rPr>
          <w:rFonts w:ascii="GHEA Grapalat" w:hAnsi="GHEA Grapalat"/>
          <w:color w:val="FF0000"/>
          <w:sz w:val="20"/>
          <w:lang w:val="hy-AM"/>
        </w:rPr>
        <w:t>-сумма максимальных цен за единицу, установленных для предоставления услуги:</w:t>
      </w:r>
    </w:p>
    <w:p w14:paraId="4031CE68" w14:textId="77777777" w:rsidR="009A150E" w:rsidRPr="009A150E" w:rsidRDefault="009A150E" w:rsidP="009A150E">
      <w:pPr>
        <w:rPr>
          <w:rFonts w:ascii="GHEA Grapalat" w:hAnsi="GHEA Grapalat"/>
          <w:b/>
          <w:color w:val="FF0000"/>
          <w:lang w:val="hy-AM"/>
        </w:rPr>
      </w:pPr>
      <w:r w:rsidRPr="009A150E">
        <w:rPr>
          <w:rFonts w:ascii="GHEA Grapalat" w:hAnsi="GHEA Grapalat"/>
          <w:color w:val="FF0000"/>
          <w:sz w:val="20"/>
          <w:lang w:val="hy-AM"/>
        </w:rPr>
        <w:t>NMG-максимальная цена за единицу, установленная для оказания услуги;</w:t>
      </w:r>
    </w:p>
    <w:p w14:paraId="2AD22AF1" w14:textId="77777777" w:rsidR="003B2F27" w:rsidRPr="009A150E" w:rsidRDefault="003B2F27" w:rsidP="003B2F27">
      <w:pPr>
        <w:widowControl w:val="0"/>
        <w:spacing w:after="160" w:line="360" w:lineRule="auto"/>
        <w:jc w:val="center"/>
        <w:rPr>
          <w:rFonts w:ascii="GHEA Grapalat" w:hAnsi="GHEA Grapalat"/>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D8D24D5" w14:textId="77777777" w:rsidTr="005B7138">
        <w:trPr>
          <w:jc w:val="center"/>
        </w:trPr>
        <w:tc>
          <w:tcPr>
            <w:tcW w:w="4536" w:type="dxa"/>
          </w:tcPr>
          <w:p w14:paraId="5BC6167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958F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645AF57"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A647C10"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BF85B62"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1D6BC4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00FAFB"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EA94236"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E5DBFA0"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6ACAD2B2"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0201F64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2051756F"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012D7EC"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1DF27D36"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9"/>
        <w:t>*</w:t>
      </w:r>
    </w:p>
    <w:p w14:paraId="7ABA397C"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170"/>
        <w:gridCol w:w="1063"/>
        <w:gridCol w:w="682"/>
        <w:gridCol w:w="813"/>
        <w:gridCol w:w="563"/>
        <w:gridCol w:w="681"/>
        <w:gridCol w:w="582"/>
        <w:gridCol w:w="566"/>
        <w:gridCol w:w="720"/>
        <w:gridCol w:w="630"/>
        <w:gridCol w:w="733"/>
        <w:gridCol w:w="676"/>
        <w:gridCol w:w="643"/>
        <w:gridCol w:w="611"/>
        <w:gridCol w:w="666"/>
      </w:tblGrid>
      <w:tr w:rsidR="003B2F27" w:rsidRPr="00F412AC" w14:paraId="0432F400" w14:textId="77777777" w:rsidTr="005B7138">
        <w:trPr>
          <w:trHeight w:val="363"/>
          <w:jc w:val="center"/>
        </w:trPr>
        <w:tc>
          <w:tcPr>
            <w:tcW w:w="11627" w:type="dxa"/>
            <w:gridSpan w:val="16"/>
          </w:tcPr>
          <w:p w14:paraId="553C4514"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727F03A6" w14:textId="77777777" w:rsidTr="009A150E">
        <w:trPr>
          <w:trHeight w:val="1781"/>
          <w:jc w:val="center"/>
        </w:trPr>
        <w:tc>
          <w:tcPr>
            <w:tcW w:w="828" w:type="dxa"/>
            <w:vAlign w:val="center"/>
          </w:tcPr>
          <w:p w14:paraId="31C74E6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Align w:val="center"/>
          </w:tcPr>
          <w:p w14:paraId="4617E4A4"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63" w:type="dxa"/>
            <w:vAlign w:val="center"/>
          </w:tcPr>
          <w:p w14:paraId="1DAB40E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4DE55873" w14:textId="5E3D8EA4"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9A150E">
              <w:rPr>
                <w:rFonts w:ascii="GHEA Grapalat" w:hAnsi="GHEA Grapalat"/>
                <w:sz w:val="16"/>
              </w:rPr>
              <w:t>26</w:t>
            </w:r>
            <w:r>
              <w:rPr>
                <w:rFonts w:ascii="GHEA Grapalat" w:hAnsi="GHEA Grapalat"/>
                <w:sz w:val="16"/>
              </w:rPr>
              <w:t>г., по месяцам, в том числе</w:t>
            </w:r>
            <w:r>
              <w:rPr>
                <w:rStyle w:val="FootnoteReference"/>
                <w:rFonts w:ascii="GHEA Grapalat" w:hAnsi="GHEA Grapalat"/>
                <w:sz w:val="16"/>
              </w:rPr>
              <w:footnoteReference w:customMarkFollows="1" w:id="20"/>
              <w:t>**</w:t>
            </w:r>
          </w:p>
        </w:tc>
      </w:tr>
      <w:tr w:rsidR="003B2F27" w:rsidRPr="00F412AC" w14:paraId="012FF5B1" w14:textId="77777777" w:rsidTr="009A150E">
        <w:trPr>
          <w:trHeight w:val="742"/>
          <w:jc w:val="center"/>
        </w:trPr>
        <w:tc>
          <w:tcPr>
            <w:tcW w:w="828" w:type="dxa"/>
          </w:tcPr>
          <w:p w14:paraId="0DBBE946" w14:textId="77777777" w:rsidR="003B2F27" w:rsidRPr="00F412AC" w:rsidRDefault="003B2F27" w:rsidP="005B7138">
            <w:pPr>
              <w:widowControl w:val="0"/>
              <w:spacing w:after="120"/>
              <w:jc w:val="center"/>
              <w:rPr>
                <w:rFonts w:ascii="GHEA Grapalat" w:hAnsi="GHEA Grapalat"/>
                <w:sz w:val="16"/>
              </w:rPr>
            </w:pPr>
          </w:p>
        </w:tc>
        <w:tc>
          <w:tcPr>
            <w:tcW w:w="1170" w:type="dxa"/>
          </w:tcPr>
          <w:p w14:paraId="7CF0E08B" w14:textId="77777777" w:rsidR="003B2F27" w:rsidRPr="00F412AC" w:rsidRDefault="003B2F27" w:rsidP="005B7138">
            <w:pPr>
              <w:widowControl w:val="0"/>
              <w:spacing w:after="120"/>
              <w:jc w:val="center"/>
              <w:rPr>
                <w:rFonts w:ascii="GHEA Grapalat" w:hAnsi="GHEA Grapalat"/>
                <w:sz w:val="16"/>
              </w:rPr>
            </w:pPr>
          </w:p>
        </w:tc>
        <w:tc>
          <w:tcPr>
            <w:tcW w:w="1063" w:type="dxa"/>
          </w:tcPr>
          <w:p w14:paraId="3FE32497"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07FF8482"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8B25EC"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253ABF81"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59D17993"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431E1B4"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18ACA669"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720" w:type="dxa"/>
            <w:vAlign w:val="center"/>
          </w:tcPr>
          <w:p w14:paraId="3278D2D3"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30" w:type="dxa"/>
            <w:vAlign w:val="center"/>
          </w:tcPr>
          <w:p w14:paraId="603CC9D5"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33" w:type="dxa"/>
            <w:vAlign w:val="center"/>
          </w:tcPr>
          <w:p w14:paraId="1717E0C6"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0A16D118"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8602BEF"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0C823BBB"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7B3A287B"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9A150E" w:rsidRPr="00F412AC" w14:paraId="10C6B0DF" w14:textId="77777777" w:rsidTr="009A150E">
        <w:trPr>
          <w:trHeight w:val="363"/>
          <w:jc w:val="center"/>
        </w:trPr>
        <w:tc>
          <w:tcPr>
            <w:tcW w:w="828" w:type="dxa"/>
          </w:tcPr>
          <w:p w14:paraId="27F13648" w14:textId="5FCB130D" w:rsidR="009A150E" w:rsidRPr="00F412AC" w:rsidRDefault="009A150E" w:rsidP="009A150E">
            <w:pPr>
              <w:widowControl w:val="0"/>
              <w:spacing w:after="120"/>
              <w:jc w:val="center"/>
              <w:rPr>
                <w:rFonts w:ascii="GHEA Grapalat" w:hAnsi="GHEA Grapalat"/>
                <w:sz w:val="16"/>
              </w:rPr>
            </w:pPr>
            <w:r>
              <w:rPr>
                <w:rFonts w:ascii="GHEA Grapalat" w:hAnsi="GHEA Grapalat"/>
                <w:sz w:val="16"/>
              </w:rPr>
              <w:t>1</w:t>
            </w:r>
          </w:p>
        </w:tc>
        <w:tc>
          <w:tcPr>
            <w:tcW w:w="1170" w:type="dxa"/>
            <w:vAlign w:val="center"/>
          </w:tcPr>
          <w:p w14:paraId="6BBC3DB9" w14:textId="582140F8" w:rsidR="009A150E" w:rsidRPr="00F412AC" w:rsidRDefault="009A150E" w:rsidP="009A150E">
            <w:pPr>
              <w:widowControl w:val="0"/>
              <w:spacing w:after="120"/>
              <w:jc w:val="center"/>
              <w:rPr>
                <w:rFonts w:ascii="GHEA Grapalat" w:hAnsi="GHEA Grapalat"/>
                <w:sz w:val="16"/>
              </w:rPr>
            </w:pPr>
            <w:r w:rsidRPr="00BC6917">
              <w:rPr>
                <w:rFonts w:ascii="GHEA Grapalat" w:hAnsi="GHEA Grapalat" w:cs="Arial"/>
                <w:sz w:val="20"/>
                <w:szCs w:val="20"/>
              </w:rPr>
              <w:t>50111130</w:t>
            </w:r>
          </w:p>
        </w:tc>
        <w:tc>
          <w:tcPr>
            <w:tcW w:w="1063" w:type="dxa"/>
          </w:tcPr>
          <w:p w14:paraId="2F98D82F" w14:textId="0EC64FED" w:rsidR="009A150E" w:rsidRPr="00F412AC" w:rsidRDefault="009A150E" w:rsidP="009A150E">
            <w:pPr>
              <w:widowControl w:val="0"/>
              <w:spacing w:after="120"/>
              <w:jc w:val="center"/>
              <w:rPr>
                <w:rFonts w:ascii="GHEA Grapalat" w:hAnsi="GHEA Grapalat"/>
                <w:sz w:val="16"/>
              </w:rPr>
            </w:pPr>
            <w:r w:rsidRPr="00470375">
              <w:rPr>
                <w:rFonts w:ascii="GHEA Grapalat" w:hAnsi="GHEA Grapalat" w:cs="Calibri"/>
                <w:sz w:val="20"/>
                <w:szCs w:val="20"/>
              </w:rPr>
              <w:t xml:space="preserve">услуги по ремонту </w:t>
            </w:r>
            <w:r w:rsidRPr="00470375">
              <w:rPr>
                <w:rFonts w:ascii="GHEA Grapalat" w:hAnsi="GHEA Grapalat" w:cs="Calibri"/>
                <w:sz w:val="20"/>
                <w:szCs w:val="20"/>
                <w:lang w:val="hy-AM"/>
              </w:rPr>
              <w:t>машин</w:t>
            </w:r>
          </w:p>
        </w:tc>
        <w:tc>
          <w:tcPr>
            <w:tcW w:w="682" w:type="dxa"/>
            <w:vAlign w:val="center"/>
          </w:tcPr>
          <w:p w14:paraId="15AA4996" w14:textId="77777777" w:rsidR="009A150E" w:rsidRPr="00F412AC" w:rsidRDefault="009A150E" w:rsidP="009A150E">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40D5B00C" w14:textId="77777777" w:rsidR="009A150E" w:rsidRPr="00F412AC" w:rsidRDefault="009A150E" w:rsidP="009A150E">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60CF8ACF"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150D07DC"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2FF3428A"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224C63C7"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720" w:type="dxa"/>
            <w:vAlign w:val="center"/>
          </w:tcPr>
          <w:p w14:paraId="679C933F"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630" w:type="dxa"/>
            <w:vAlign w:val="center"/>
          </w:tcPr>
          <w:p w14:paraId="7CC9BC70"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733" w:type="dxa"/>
            <w:vAlign w:val="center"/>
          </w:tcPr>
          <w:p w14:paraId="624F0BBF"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0D82905B"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64E8B119"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4DDEF535" w14:textId="77777777" w:rsidR="009A150E" w:rsidRPr="00F412AC" w:rsidRDefault="009A150E" w:rsidP="009A150E">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7D71C605" w14:textId="77777777" w:rsidR="009A150E" w:rsidRPr="00F412AC" w:rsidRDefault="009A150E" w:rsidP="009A150E">
            <w:pPr>
              <w:widowControl w:val="0"/>
              <w:spacing w:after="120"/>
              <w:jc w:val="center"/>
              <w:rPr>
                <w:rFonts w:ascii="GHEA Grapalat" w:hAnsi="GHEA Grapalat"/>
                <w:b/>
                <w:sz w:val="16"/>
              </w:rPr>
            </w:pPr>
            <w:r w:rsidRPr="00F412AC">
              <w:rPr>
                <w:rFonts w:ascii="GHEA Grapalat" w:hAnsi="GHEA Grapalat"/>
                <w:sz w:val="16"/>
              </w:rPr>
              <w:t>... %</w:t>
            </w:r>
          </w:p>
        </w:tc>
      </w:tr>
      <w:tr w:rsidR="005C3F00" w:rsidRPr="00F412AC" w14:paraId="03DA436D" w14:textId="77777777" w:rsidTr="009A150E">
        <w:trPr>
          <w:trHeight w:val="363"/>
          <w:jc w:val="center"/>
        </w:trPr>
        <w:tc>
          <w:tcPr>
            <w:tcW w:w="828" w:type="dxa"/>
          </w:tcPr>
          <w:p w14:paraId="2895B6AE" w14:textId="0CA6D61B" w:rsidR="005C3F00" w:rsidRPr="00F412AC" w:rsidRDefault="005C3F00" w:rsidP="005C3F00">
            <w:pPr>
              <w:widowControl w:val="0"/>
              <w:spacing w:after="120"/>
              <w:jc w:val="center"/>
              <w:rPr>
                <w:rFonts w:ascii="GHEA Grapalat" w:hAnsi="GHEA Grapalat"/>
                <w:sz w:val="16"/>
              </w:rPr>
            </w:pPr>
            <w:r>
              <w:rPr>
                <w:rFonts w:ascii="GHEA Grapalat" w:hAnsi="GHEA Grapalat"/>
                <w:sz w:val="16"/>
              </w:rPr>
              <w:t>2</w:t>
            </w:r>
          </w:p>
        </w:tc>
        <w:tc>
          <w:tcPr>
            <w:tcW w:w="1170" w:type="dxa"/>
            <w:vAlign w:val="center"/>
          </w:tcPr>
          <w:p w14:paraId="128E0908" w14:textId="7390EEFC" w:rsidR="005C3F00" w:rsidRPr="00F412AC" w:rsidRDefault="005C3F00" w:rsidP="005C3F00">
            <w:pPr>
              <w:widowControl w:val="0"/>
              <w:spacing w:after="120"/>
              <w:jc w:val="center"/>
              <w:rPr>
                <w:rFonts w:ascii="GHEA Grapalat" w:hAnsi="GHEA Grapalat"/>
                <w:sz w:val="16"/>
              </w:rPr>
            </w:pPr>
            <w:r w:rsidRPr="00BC6917">
              <w:rPr>
                <w:rFonts w:ascii="GHEA Grapalat" w:hAnsi="GHEA Grapalat" w:cs="Arial"/>
                <w:sz w:val="20"/>
                <w:szCs w:val="20"/>
              </w:rPr>
              <w:t>50111130</w:t>
            </w:r>
          </w:p>
        </w:tc>
        <w:tc>
          <w:tcPr>
            <w:tcW w:w="1063" w:type="dxa"/>
          </w:tcPr>
          <w:p w14:paraId="6DFD26E2" w14:textId="1A2D242C" w:rsidR="005C3F00" w:rsidRPr="00F412AC" w:rsidRDefault="005C3F00" w:rsidP="005C3F00">
            <w:pPr>
              <w:widowControl w:val="0"/>
              <w:spacing w:after="120"/>
              <w:jc w:val="center"/>
              <w:rPr>
                <w:rFonts w:ascii="GHEA Grapalat" w:hAnsi="GHEA Grapalat"/>
                <w:sz w:val="16"/>
              </w:rPr>
            </w:pPr>
            <w:r w:rsidRPr="00470375">
              <w:rPr>
                <w:rFonts w:ascii="GHEA Grapalat" w:hAnsi="GHEA Grapalat" w:cs="Calibri"/>
                <w:sz w:val="20"/>
                <w:szCs w:val="20"/>
              </w:rPr>
              <w:t xml:space="preserve">услуги по ремонту </w:t>
            </w:r>
            <w:r w:rsidRPr="00470375">
              <w:rPr>
                <w:rFonts w:ascii="GHEA Grapalat" w:hAnsi="GHEA Grapalat" w:cs="Calibri"/>
                <w:sz w:val="20"/>
                <w:szCs w:val="20"/>
                <w:lang w:val="hy-AM"/>
              </w:rPr>
              <w:t>машин</w:t>
            </w:r>
          </w:p>
        </w:tc>
        <w:tc>
          <w:tcPr>
            <w:tcW w:w="682" w:type="dxa"/>
            <w:vAlign w:val="center"/>
          </w:tcPr>
          <w:p w14:paraId="23C9A809" w14:textId="50D171BE"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0A402588" w14:textId="0E0563FD"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59EC9817" w14:textId="7FD98BD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64938158" w14:textId="57D6BA6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09D608C1" w14:textId="63B8FE1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731A8A49" w14:textId="4AF7C26B"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5C37F8DF" w14:textId="1DEA6075"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30" w:type="dxa"/>
            <w:vAlign w:val="center"/>
          </w:tcPr>
          <w:p w14:paraId="6A5361A5" w14:textId="43833D53"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33" w:type="dxa"/>
            <w:vAlign w:val="center"/>
          </w:tcPr>
          <w:p w14:paraId="1BD5E098" w14:textId="1CD4644F"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7715DF0A" w14:textId="1B18E54C"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1D1A68D6" w14:textId="252149BC"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1934AA4B" w14:textId="091682D3"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1475BCD7" w14:textId="3FA57DBE"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r>
      <w:tr w:rsidR="005C3F00" w:rsidRPr="00F412AC" w14:paraId="642DC9E9" w14:textId="77777777" w:rsidTr="009A150E">
        <w:trPr>
          <w:trHeight w:val="363"/>
          <w:jc w:val="center"/>
        </w:trPr>
        <w:tc>
          <w:tcPr>
            <w:tcW w:w="828" w:type="dxa"/>
          </w:tcPr>
          <w:p w14:paraId="3E03A5EC" w14:textId="4BA7DB64" w:rsidR="005C3F00" w:rsidRPr="005C3F00" w:rsidRDefault="005C3F00" w:rsidP="005C3F00">
            <w:pPr>
              <w:widowControl w:val="0"/>
              <w:spacing w:after="120"/>
              <w:jc w:val="center"/>
              <w:rPr>
                <w:rFonts w:ascii="GHEA Grapalat" w:hAnsi="GHEA Grapalat"/>
                <w:sz w:val="16"/>
                <w:lang w:val="en-US"/>
              </w:rPr>
            </w:pPr>
            <w:r>
              <w:rPr>
                <w:rFonts w:ascii="GHEA Grapalat" w:hAnsi="GHEA Grapalat"/>
                <w:sz w:val="16"/>
                <w:lang w:val="en-US"/>
              </w:rPr>
              <w:t>3</w:t>
            </w:r>
          </w:p>
        </w:tc>
        <w:tc>
          <w:tcPr>
            <w:tcW w:w="1170" w:type="dxa"/>
            <w:vAlign w:val="center"/>
          </w:tcPr>
          <w:p w14:paraId="2D0128CD" w14:textId="4AD5B87E" w:rsidR="005C3F00" w:rsidRDefault="005C3F00" w:rsidP="005C3F00">
            <w:pPr>
              <w:widowControl w:val="0"/>
              <w:spacing w:after="120"/>
              <w:jc w:val="center"/>
              <w:rPr>
                <w:rFonts w:ascii="GHEA Grapalat" w:hAnsi="GHEA Grapalat" w:cs="Calibri"/>
                <w:sz w:val="20"/>
                <w:szCs w:val="20"/>
              </w:rPr>
            </w:pPr>
            <w:r w:rsidRPr="00BC6917">
              <w:rPr>
                <w:rFonts w:ascii="GHEA Grapalat" w:hAnsi="GHEA Grapalat" w:cs="Arial"/>
                <w:sz w:val="20"/>
                <w:szCs w:val="20"/>
              </w:rPr>
              <w:t>50111130</w:t>
            </w:r>
          </w:p>
        </w:tc>
        <w:tc>
          <w:tcPr>
            <w:tcW w:w="1063" w:type="dxa"/>
          </w:tcPr>
          <w:p w14:paraId="208700B0" w14:textId="041384C8" w:rsidR="005C3F00" w:rsidRPr="00470375" w:rsidRDefault="005C3F00" w:rsidP="005C3F00">
            <w:pPr>
              <w:widowControl w:val="0"/>
              <w:spacing w:after="120"/>
              <w:jc w:val="center"/>
              <w:rPr>
                <w:rFonts w:ascii="GHEA Grapalat" w:hAnsi="GHEA Grapalat" w:cs="Calibri"/>
                <w:sz w:val="20"/>
                <w:szCs w:val="20"/>
              </w:rPr>
            </w:pPr>
            <w:r w:rsidRPr="00470375">
              <w:rPr>
                <w:rFonts w:ascii="GHEA Grapalat" w:hAnsi="GHEA Grapalat" w:cs="Calibri"/>
                <w:sz w:val="20"/>
                <w:szCs w:val="20"/>
              </w:rPr>
              <w:t xml:space="preserve">услуги по ремонту </w:t>
            </w:r>
            <w:r w:rsidRPr="00470375">
              <w:rPr>
                <w:rFonts w:ascii="GHEA Grapalat" w:hAnsi="GHEA Grapalat" w:cs="Calibri"/>
                <w:sz w:val="20"/>
                <w:szCs w:val="20"/>
                <w:lang w:val="hy-AM"/>
              </w:rPr>
              <w:t>машин</w:t>
            </w:r>
          </w:p>
        </w:tc>
        <w:tc>
          <w:tcPr>
            <w:tcW w:w="682" w:type="dxa"/>
            <w:vAlign w:val="center"/>
          </w:tcPr>
          <w:p w14:paraId="76322CF6" w14:textId="7BD9994F"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7DF3CF13" w14:textId="65DB75CA"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0D5C19E5" w14:textId="2F42BD98"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215A21C3" w14:textId="2E7049AF"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19CDF8D4" w14:textId="24C793C5"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0DCF9F55" w14:textId="177CB433"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712029D6" w14:textId="2619D4E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30" w:type="dxa"/>
            <w:vAlign w:val="center"/>
          </w:tcPr>
          <w:p w14:paraId="79F1EC27" w14:textId="4808991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33" w:type="dxa"/>
            <w:vAlign w:val="center"/>
          </w:tcPr>
          <w:p w14:paraId="50FD8648" w14:textId="0CE63A5D"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29156A93" w14:textId="7759B2EF"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35A64AE4" w14:textId="47328105"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4793DD3A" w14:textId="778C82F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0E9AD017" w14:textId="6488477E"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r>
      <w:tr w:rsidR="005C3F00" w:rsidRPr="00F412AC" w14:paraId="0D7CFA51" w14:textId="77777777" w:rsidTr="009A150E">
        <w:trPr>
          <w:trHeight w:val="363"/>
          <w:jc w:val="center"/>
        </w:trPr>
        <w:tc>
          <w:tcPr>
            <w:tcW w:w="828" w:type="dxa"/>
          </w:tcPr>
          <w:p w14:paraId="61E3A365" w14:textId="01986CD0" w:rsidR="005C3F00" w:rsidRPr="005C3F00" w:rsidRDefault="005C3F00" w:rsidP="005C3F00">
            <w:pPr>
              <w:widowControl w:val="0"/>
              <w:spacing w:after="120"/>
              <w:jc w:val="center"/>
              <w:rPr>
                <w:rFonts w:ascii="GHEA Grapalat" w:hAnsi="GHEA Grapalat"/>
                <w:sz w:val="16"/>
                <w:lang w:val="en-US"/>
              </w:rPr>
            </w:pPr>
            <w:r>
              <w:rPr>
                <w:rFonts w:ascii="GHEA Grapalat" w:hAnsi="GHEA Grapalat"/>
                <w:sz w:val="16"/>
                <w:lang w:val="en-US"/>
              </w:rPr>
              <w:t>4</w:t>
            </w:r>
          </w:p>
        </w:tc>
        <w:tc>
          <w:tcPr>
            <w:tcW w:w="1170" w:type="dxa"/>
            <w:vAlign w:val="center"/>
          </w:tcPr>
          <w:p w14:paraId="750039E5" w14:textId="5B2B94FF" w:rsidR="005C3F00" w:rsidRDefault="005C3F00" w:rsidP="005C3F00">
            <w:pPr>
              <w:widowControl w:val="0"/>
              <w:spacing w:after="120"/>
              <w:jc w:val="center"/>
              <w:rPr>
                <w:rFonts w:ascii="GHEA Grapalat" w:hAnsi="GHEA Grapalat" w:cs="Calibri"/>
                <w:sz w:val="20"/>
                <w:szCs w:val="20"/>
              </w:rPr>
            </w:pPr>
            <w:r w:rsidRPr="00BC6917">
              <w:rPr>
                <w:rFonts w:ascii="GHEA Grapalat" w:hAnsi="GHEA Grapalat" w:cs="Arial"/>
                <w:sz w:val="20"/>
                <w:szCs w:val="20"/>
              </w:rPr>
              <w:t>50111130</w:t>
            </w:r>
          </w:p>
        </w:tc>
        <w:tc>
          <w:tcPr>
            <w:tcW w:w="1063" w:type="dxa"/>
          </w:tcPr>
          <w:p w14:paraId="24BA0F16" w14:textId="31FFEDE1" w:rsidR="005C3F00" w:rsidRPr="00470375" w:rsidRDefault="005C3F00" w:rsidP="005C3F00">
            <w:pPr>
              <w:widowControl w:val="0"/>
              <w:spacing w:after="120"/>
              <w:jc w:val="center"/>
              <w:rPr>
                <w:rFonts w:ascii="GHEA Grapalat" w:hAnsi="GHEA Grapalat" w:cs="Calibri"/>
                <w:sz w:val="20"/>
                <w:szCs w:val="20"/>
              </w:rPr>
            </w:pPr>
            <w:r w:rsidRPr="00470375">
              <w:rPr>
                <w:rFonts w:ascii="GHEA Grapalat" w:hAnsi="GHEA Grapalat" w:cs="Calibri"/>
                <w:sz w:val="20"/>
                <w:szCs w:val="20"/>
              </w:rPr>
              <w:t xml:space="preserve">услуги по ремонту </w:t>
            </w:r>
            <w:r w:rsidRPr="00470375">
              <w:rPr>
                <w:rFonts w:ascii="GHEA Grapalat" w:hAnsi="GHEA Grapalat" w:cs="Calibri"/>
                <w:sz w:val="20"/>
                <w:szCs w:val="20"/>
                <w:lang w:val="hy-AM"/>
              </w:rPr>
              <w:t>машин</w:t>
            </w:r>
          </w:p>
        </w:tc>
        <w:tc>
          <w:tcPr>
            <w:tcW w:w="682" w:type="dxa"/>
            <w:vAlign w:val="center"/>
          </w:tcPr>
          <w:p w14:paraId="10E19371" w14:textId="4255922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38E1FE5D" w14:textId="67D4AB98"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50E804FC" w14:textId="64C7E6B8"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70141129" w14:textId="63EB0E63"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4CE33506" w14:textId="4B93DB3C"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43760D02" w14:textId="024E5C86"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22DDD9CC" w14:textId="13403E5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30" w:type="dxa"/>
            <w:vAlign w:val="center"/>
          </w:tcPr>
          <w:p w14:paraId="33F9394F" w14:textId="22A4A29F"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33" w:type="dxa"/>
            <w:vAlign w:val="center"/>
          </w:tcPr>
          <w:p w14:paraId="7B184923" w14:textId="20FF606A"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6DBAC1D1" w14:textId="0022944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30AA63BE" w14:textId="499E61F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13C12A65" w14:textId="5C215790"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74842B45" w14:textId="062909D4"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r>
      <w:tr w:rsidR="005C3F00" w:rsidRPr="00F412AC" w14:paraId="0AF4E6AC" w14:textId="77777777" w:rsidTr="009A150E">
        <w:trPr>
          <w:trHeight w:val="363"/>
          <w:jc w:val="center"/>
        </w:trPr>
        <w:tc>
          <w:tcPr>
            <w:tcW w:w="828" w:type="dxa"/>
          </w:tcPr>
          <w:p w14:paraId="26F0D852" w14:textId="4F93271A" w:rsidR="005C3F00" w:rsidRPr="005C3F00" w:rsidRDefault="005C3F00" w:rsidP="005C3F00">
            <w:pPr>
              <w:widowControl w:val="0"/>
              <w:spacing w:after="120"/>
              <w:jc w:val="center"/>
              <w:rPr>
                <w:rFonts w:ascii="GHEA Grapalat" w:hAnsi="GHEA Grapalat"/>
                <w:sz w:val="16"/>
                <w:lang w:val="en-US"/>
              </w:rPr>
            </w:pPr>
            <w:r>
              <w:rPr>
                <w:rFonts w:ascii="GHEA Grapalat" w:hAnsi="GHEA Grapalat"/>
                <w:sz w:val="16"/>
                <w:lang w:val="en-US"/>
              </w:rPr>
              <w:t>5</w:t>
            </w:r>
          </w:p>
        </w:tc>
        <w:tc>
          <w:tcPr>
            <w:tcW w:w="1170" w:type="dxa"/>
            <w:vAlign w:val="center"/>
          </w:tcPr>
          <w:p w14:paraId="00A79663" w14:textId="6F6ACDAC" w:rsidR="005C3F00" w:rsidRDefault="005C3F00" w:rsidP="005C3F00">
            <w:pPr>
              <w:widowControl w:val="0"/>
              <w:spacing w:after="120"/>
              <w:jc w:val="center"/>
              <w:rPr>
                <w:rFonts w:ascii="GHEA Grapalat" w:hAnsi="GHEA Grapalat" w:cs="Calibri"/>
                <w:sz w:val="20"/>
                <w:szCs w:val="20"/>
              </w:rPr>
            </w:pPr>
            <w:r w:rsidRPr="00BC6917">
              <w:rPr>
                <w:rFonts w:ascii="GHEA Grapalat" w:hAnsi="GHEA Grapalat" w:cs="Arial"/>
                <w:sz w:val="20"/>
                <w:szCs w:val="20"/>
              </w:rPr>
              <w:t>50111130</w:t>
            </w:r>
          </w:p>
        </w:tc>
        <w:tc>
          <w:tcPr>
            <w:tcW w:w="1063" w:type="dxa"/>
          </w:tcPr>
          <w:p w14:paraId="38410A37" w14:textId="6F614082" w:rsidR="005C3F00" w:rsidRPr="00470375" w:rsidRDefault="005C3F00" w:rsidP="005C3F00">
            <w:pPr>
              <w:widowControl w:val="0"/>
              <w:spacing w:after="120"/>
              <w:jc w:val="center"/>
              <w:rPr>
                <w:rFonts w:ascii="GHEA Grapalat" w:hAnsi="GHEA Grapalat" w:cs="Calibri"/>
                <w:sz w:val="20"/>
                <w:szCs w:val="20"/>
              </w:rPr>
            </w:pPr>
            <w:r w:rsidRPr="00470375">
              <w:rPr>
                <w:rFonts w:ascii="GHEA Grapalat" w:hAnsi="GHEA Grapalat" w:cs="Calibri"/>
                <w:sz w:val="20"/>
                <w:szCs w:val="20"/>
              </w:rPr>
              <w:t xml:space="preserve">услуги по </w:t>
            </w:r>
            <w:r w:rsidRPr="00470375">
              <w:rPr>
                <w:rFonts w:ascii="GHEA Grapalat" w:hAnsi="GHEA Grapalat" w:cs="Calibri"/>
                <w:sz w:val="20"/>
                <w:szCs w:val="20"/>
              </w:rPr>
              <w:lastRenderedPageBreak/>
              <w:t xml:space="preserve">ремонту </w:t>
            </w:r>
            <w:r w:rsidRPr="00470375">
              <w:rPr>
                <w:rFonts w:ascii="GHEA Grapalat" w:hAnsi="GHEA Grapalat" w:cs="Calibri"/>
                <w:sz w:val="20"/>
                <w:szCs w:val="20"/>
                <w:lang w:val="hy-AM"/>
              </w:rPr>
              <w:t>машин</w:t>
            </w:r>
          </w:p>
        </w:tc>
        <w:tc>
          <w:tcPr>
            <w:tcW w:w="682" w:type="dxa"/>
            <w:vAlign w:val="center"/>
          </w:tcPr>
          <w:p w14:paraId="3231A6F1" w14:textId="00F4B35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lastRenderedPageBreak/>
              <w:t>... %</w:t>
            </w:r>
          </w:p>
        </w:tc>
        <w:tc>
          <w:tcPr>
            <w:tcW w:w="813" w:type="dxa"/>
            <w:vAlign w:val="center"/>
          </w:tcPr>
          <w:p w14:paraId="35DE2B04" w14:textId="4690CAAD"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27250C86" w14:textId="3BBC1FEC"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535E42E0" w14:textId="3B217435"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62386F2D" w14:textId="0D73D61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2A0E0F74" w14:textId="2FE82896"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7873A383" w14:textId="7869D73C"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30" w:type="dxa"/>
            <w:vAlign w:val="center"/>
          </w:tcPr>
          <w:p w14:paraId="0754D8A5" w14:textId="0F73035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33" w:type="dxa"/>
            <w:vAlign w:val="center"/>
          </w:tcPr>
          <w:p w14:paraId="5D07F5C0" w14:textId="4A542C3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156BAF5A" w14:textId="1A30633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5F32D90C" w14:textId="4D5B01C8"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3CBD9AE5" w14:textId="3760367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50EC0E7E" w14:textId="011640C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r>
      <w:tr w:rsidR="005C3F00" w:rsidRPr="00F412AC" w14:paraId="6B3B75F5" w14:textId="77777777" w:rsidTr="009A150E">
        <w:trPr>
          <w:trHeight w:val="363"/>
          <w:jc w:val="center"/>
        </w:trPr>
        <w:tc>
          <w:tcPr>
            <w:tcW w:w="828" w:type="dxa"/>
          </w:tcPr>
          <w:p w14:paraId="7D43E5BA" w14:textId="5B4FEB7C" w:rsidR="005C3F00" w:rsidRPr="005C3F00" w:rsidRDefault="005C3F00" w:rsidP="005C3F00">
            <w:pPr>
              <w:widowControl w:val="0"/>
              <w:spacing w:after="120"/>
              <w:jc w:val="center"/>
              <w:rPr>
                <w:rFonts w:ascii="GHEA Grapalat" w:hAnsi="GHEA Grapalat"/>
                <w:sz w:val="16"/>
                <w:lang w:val="en-US"/>
              </w:rPr>
            </w:pPr>
            <w:r>
              <w:rPr>
                <w:rFonts w:ascii="GHEA Grapalat" w:hAnsi="GHEA Grapalat"/>
                <w:sz w:val="16"/>
                <w:lang w:val="en-US"/>
              </w:rPr>
              <w:lastRenderedPageBreak/>
              <w:t>6</w:t>
            </w:r>
          </w:p>
        </w:tc>
        <w:tc>
          <w:tcPr>
            <w:tcW w:w="1170" w:type="dxa"/>
            <w:vAlign w:val="center"/>
          </w:tcPr>
          <w:p w14:paraId="30D1102D" w14:textId="4DC0126B" w:rsidR="005C3F00" w:rsidRDefault="005C3F00" w:rsidP="005C3F00">
            <w:pPr>
              <w:widowControl w:val="0"/>
              <w:spacing w:after="120"/>
              <w:jc w:val="center"/>
              <w:rPr>
                <w:rFonts w:ascii="GHEA Grapalat" w:hAnsi="GHEA Grapalat" w:cs="Calibri"/>
                <w:sz w:val="20"/>
                <w:szCs w:val="20"/>
              </w:rPr>
            </w:pPr>
            <w:r w:rsidRPr="00BC6917">
              <w:rPr>
                <w:rFonts w:ascii="GHEA Grapalat" w:hAnsi="GHEA Grapalat" w:cs="Arial"/>
                <w:sz w:val="20"/>
                <w:szCs w:val="20"/>
              </w:rPr>
              <w:t>50111130</w:t>
            </w:r>
          </w:p>
        </w:tc>
        <w:tc>
          <w:tcPr>
            <w:tcW w:w="1063" w:type="dxa"/>
          </w:tcPr>
          <w:p w14:paraId="5F664EB6" w14:textId="5C8F83F0" w:rsidR="005C3F00" w:rsidRPr="00470375" w:rsidRDefault="005C3F00" w:rsidP="005C3F00">
            <w:pPr>
              <w:widowControl w:val="0"/>
              <w:spacing w:after="120"/>
              <w:jc w:val="center"/>
              <w:rPr>
                <w:rFonts w:ascii="GHEA Grapalat" w:hAnsi="GHEA Grapalat" w:cs="Calibri"/>
                <w:sz w:val="20"/>
                <w:szCs w:val="20"/>
              </w:rPr>
            </w:pPr>
            <w:r w:rsidRPr="00470375">
              <w:rPr>
                <w:rFonts w:ascii="GHEA Grapalat" w:hAnsi="GHEA Grapalat" w:cs="Calibri"/>
                <w:sz w:val="20"/>
                <w:szCs w:val="20"/>
              </w:rPr>
              <w:t xml:space="preserve">услуги по ремонту </w:t>
            </w:r>
            <w:r w:rsidRPr="00470375">
              <w:rPr>
                <w:rFonts w:ascii="GHEA Grapalat" w:hAnsi="GHEA Grapalat" w:cs="Calibri"/>
                <w:sz w:val="20"/>
                <w:szCs w:val="20"/>
                <w:lang w:val="hy-AM"/>
              </w:rPr>
              <w:t>машин</w:t>
            </w:r>
          </w:p>
        </w:tc>
        <w:tc>
          <w:tcPr>
            <w:tcW w:w="682" w:type="dxa"/>
            <w:vAlign w:val="center"/>
          </w:tcPr>
          <w:p w14:paraId="72E67714" w14:textId="08C5772A"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0E7327BD" w14:textId="1A794C18"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72C83FAB" w14:textId="3A68F34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073F844D" w14:textId="674A04B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2AC33725" w14:textId="1DA2FDF4"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1E27509F" w14:textId="10F5329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654CB6DB" w14:textId="29A2802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30" w:type="dxa"/>
            <w:vAlign w:val="center"/>
          </w:tcPr>
          <w:p w14:paraId="4B0FDA42" w14:textId="5A1A5172"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33" w:type="dxa"/>
            <w:vAlign w:val="center"/>
          </w:tcPr>
          <w:p w14:paraId="3A34E2A1" w14:textId="3EB36BFD"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19E70D5D" w14:textId="0442A02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4FF85837" w14:textId="0B05D5F4"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055D0F00" w14:textId="79ED9B73"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5E151E62" w14:textId="2B71724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r>
      <w:tr w:rsidR="005C3F00" w:rsidRPr="00F412AC" w14:paraId="28EC9D1D" w14:textId="77777777" w:rsidTr="009A150E">
        <w:trPr>
          <w:trHeight w:val="363"/>
          <w:jc w:val="center"/>
        </w:trPr>
        <w:tc>
          <w:tcPr>
            <w:tcW w:w="828" w:type="dxa"/>
          </w:tcPr>
          <w:p w14:paraId="4450377A" w14:textId="2409CD97" w:rsidR="005C3F00" w:rsidRPr="005C3F00" w:rsidRDefault="005C3F00" w:rsidP="005C3F00">
            <w:pPr>
              <w:widowControl w:val="0"/>
              <w:spacing w:after="120"/>
              <w:jc w:val="center"/>
              <w:rPr>
                <w:rFonts w:ascii="GHEA Grapalat" w:hAnsi="GHEA Grapalat"/>
                <w:sz w:val="16"/>
                <w:lang w:val="en-US"/>
              </w:rPr>
            </w:pPr>
            <w:r>
              <w:rPr>
                <w:rFonts w:ascii="GHEA Grapalat" w:hAnsi="GHEA Grapalat"/>
                <w:sz w:val="16"/>
                <w:lang w:val="en-US"/>
              </w:rPr>
              <w:t>7</w:t>
            </w:r>
          </w:p>
        </w:tc>
        <w:tc>
          <w:tcPr>
            <w:tcW w:w="1170" w:type="dxa"/>
            <w:vAlign w:val="center"/>
          </w:tcPr>
          <w:p w14:paraId="546D0A94" w14:textId="1A9C4B8C" w:rsidR="005C3F00" w:rsidRDefault="005C3F00" w:rsidP="005C3F00">
            <w:pPr>
              <w:widowControl w:val="0"/>
              <w:spacing w:after="120"/>
              <w:jc w:val="center"/>
              <w:rPr>
                <w:rFonts w:ascii="GHEA Grapalat" w:hAnsi="GHEA Grapalat" w:cs="Calibri"/>
                <w:sz w:val="20"/>
                <w:szCs w:val="20"/>
              </w:rPr>
            </w:pPr>
            <w:r>
              <w:rPr>
                <w:rFonts w:ascii="GHEA Grapalat" w:hAnsi="GHEA Grapalat" w:cs="Calibri"/>
                <w:sz w:val="20"/>
                <w:szCs w:val="20"/>
              </w:rPr>
              <w:t>50111220</w:t>
            </w:r>
          </w:p>
        </w:tc>
        <w:tc>
          <w:tcPr>
            <w:tcW w:w="1063" w:type="dxa"/>
          </w:tcPr>
          <w:p w14:paraId="763B9FA3" w14:textId="790B0CCD" w:rsidR="005C3F00" w:rsidRPr="00470375" w:rsidRDefault="005C3F00" w:rsidP="005C3F00">
            <w:pPr>
              <w:widowControl w:val="0"/>
              <w:spacing w:after="120"/>
              <w:jc w:val="center"/>
              <w:rPr>
                <w:rFonts w:ascii="GHEA Grapalat" w:hAnsi="GHEA Grapalat" w:cs="Calibri"/>
                <w:sz w:val="20"/>
                <w:szCs w:val="20"/>
              </w:rPr>
            </w:pPr>
            <w:r w:rsidRPr="00470375">
              <w:rPr>
                <w:rFonts w:ascii="GHEA Grapalat" w:hAnsi="GHEA Grapalat" w:cs="Calibri"/>
                <w:sz w:val="20"/>
                <w:szCs w:val="20"/>
              </w:rPr>
              <w:t>услуги по ремонту</w:t>
            </w:r>
            <w:r>
              <w:rPr>
                <w:rFonts w:ascii="GHEA Grapalat" w:hAnsi="GHEA Grapalat" w:cs="Calibri"/>
                <w:sz w:val="20"/>
                <w:szCs w:val="20"/>
                <w:lang w:val="hy-AM"/>
              </w:rPr>
              <w:t xml:space="preserve"> грузавиков</w:t>
            </w:r>
          </w:p>
        </w:tc>
        <w:tc>
          <w:tcPr>
            <w:tcW w:w="682" w:type="dxa"/>
            <w:vAlign w:val="center"/>
          </w:tcPr>
          <w:p w14:paraId="6868222E" w14:textId="37F7179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7DF42330" w14:textId="1D511DA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9F6D888" w14:textId="4BEA632F"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81" w:type="dxa"/>
            <w:vAlign w:val="center"/>
          </w:tcPr>
          <w:p w14:paraId="2DDDA90E" w14:textId="79EBD6AA"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82" w:type="dxa"/>
            <w:vAlign w:val="center"/>
          </w:tcPr>
          <w:p w14:paraId="2BAB5B26" w14:textId="67973ABB"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566" w:type="dxa"/>
            <w:vAlign w:val="center"/>
          </w:tcPr>
          <w:p w14:paraId="67D48B35" w14:textId="2FB5054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20" w:type="dxa"/>
            <w:vAlign w:val="center"/>
          </w:tcPr>
          <w:p w14:paraId="5FED5841" w14:textId="4E9768FA"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30" w:type="dxa"/>
            <w:vAlign w:val="center"/>
          </w:tcPr>
          <w:p w14:paraId="2F5F93F3" w14:textId="21A31AE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733" w:type="dxa"/>
            <w:vAlign w:val="center"/>
          </w:tcPr>
          <w:p w14:paraId="00BB9F0F" w14:textId="094C1931"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76" w:type="dxa"/>
            <w:vAlign w:val="center"/>
          </w:tcPr>
          <w:p w14:paraId="38D1A464" w14:textId="476F1749"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43" w:type="dxa"/>
            <w:vAlign w:val="center"/>
          </w:tcPr>
          <w:p w14:paraId="5D9C7508" w14:textId="0BDD24FD"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11" w:type="dxa"/>
            <w:vAlign w:val="center"/>
          </w:tcPr>
          <w:p w14:paraId="56429E01" w14:textId="3DE0ACBE"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c>
          <w:tcPr>
            <w:tcW w:w="666" w:type="dxa"/>
            <w:vAlign w:val="center"/>
          </w:tcPr>
          <w:p w14:paraId="54B46DFE" w14:textId="6F4FBCA7" w:rsidR="005C3F00" w:rsidRPr="00F412AC" w:rsidRDefault="005C3F00" w:rsidP="005C3F00">
            <w:pPr>
              <w:widowControl w:val="0"/>
              <w:spacing w:after="120"/>
              <w:jc w:val="center"/>
              <w:rPr>
                <w:rFonts w:ascii="GHEA Grapalat" w:hAnsi="GHEA Grapalat"/>
                <w:sz w:val="16"/>
              </w:rPr>
            </w:pPr>
            <w:r w:rsidRPr="00F412AC">
              <w:rPr>
                <w:rFonts w:ascii="GHEA Grapalat" w:hAnsi="GHEA Grapalat"/>
                <w:sz w:val="16"/>
              </w:rPr>
              <w:t>... %</w:t>
            </w:r>
          </w:p>
        </w:tc>
      </w:tr>
    </w:tbl>
    <w:p w14:paraId="317C02A6"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C57A41F" w14:textId="77777777" w:rsidTr="005B7138">
        <w:trPr>
          <w:jc w:val="center"/>
        </w:trPr>
        <w:tc>
          <w:tcPr>
            <w:tcW w:w="4536" w:type="dxa"/>
          </w:tcPr>
          <w:p w14:paraId="7D7E778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7BBDB4A"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CD8AC13"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F4E6165"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1CFB295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6A6E040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99CC84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EBBEF76"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ADE470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9400551"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14:paraId="7818B5E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707A26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AEE45E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537E3991" w14:textId="77777777" w:rsidTr="005B7138">
        <w:trPr>
          <w:tblCellSpacing w:w="7" w:type="dxa"/>
          <w:jc w:val="center"/>
        </w:trPr>
        <w:tc>
          <w:tcPr>
            <w:tcW w:w="0" w:type="auto"/>
            <w:gridSpan w:val="2"/>
            <w:vAlign w:val="center"/>
          </w:tcPr>
          <w:p w14:paraId="11FB70E7"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6270F2D"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8907A91" w14:textId="77777777" w:rsidTr="005B7138">
        <w:trPr>
          <w:tblCellSpacing w:w="7" w:type="dxa"/>
          <w:jc w:val="center"/>
        </w:trPr>
        <w:tc>
          <w:tcPr>
            <w:tcW w:w="0" w:type="auto"/>
            <w:vAlign w:val="center"/>
          </w:tcPr>
          <w:p w14:paraId="2C7352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F258F9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F03B4D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0C3D22B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20690645"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822455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55CB880D"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C2F4C6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D9260DC"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39AAB2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4FA562E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6CFAF9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19BADB6E" w14:textId="77777777" w:rsidR="003B2F27" w:rsidRPr="00AD29CE" w:rsidRDefault="003B2F27" w:rsidP="003B2F27">
      <w:pPr>
        <w:widowControl w:val="0"/>
        <w:spacing w:after="160" w:line="360" w:lineRule="auto"/>
        <w:ind w:firstLine="375"/>
        <w:rPr>
          <w:rFonts w:ascii="GHEA Grapalat" w:hAnsi="GHEA Grapalat"/>
          <w:iCs/>
          <w:color w:val="000000"/>
        </w:rPr>
      </w:pPr>
    </w:p>
    <w:p w14:paraId="3080BAC4"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5589C6B2"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1987E2C"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722D19D9"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47459F0E"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54F3B46D"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245D995C"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35D11725"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171AD2D"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DF25974" w14:textId="77777777" w:rsidTr="005B7138">
        <w:trPr>
          <w:jc w:val="center"/>
        </w:trPr>
        <w:tc>
          <w:tcPr>
            <w:tcW w:w="357" w:type="dxa"/>
            <w:vMerge w:val="restart"/>
            <w:shd w:val="clear" w:color="auto" w:fill="auto"/>
            <w:vAlign w:val="center"/>
          </w:tcPr>
          <w:p w14:paraId="710D5C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28AE334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68CF553A" w14:textId="77777777" w:rsidTr="005B7138">
        <w:trPr>
          <w:jc w:val="center"/>
        </w:trPr>
        <w:tc>
          <w:tcPr>
            <w:tcW w:w="357" w:type="dxa"/>
            <w:vMerge/>
            <w:shd w:val="clear" w:color="auto" w:fill="auto"/>
          </w:tcPr>
          <w:p w14:paraId="155E7A2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480064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1E7E884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773F9AA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5E1D111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1C24CB1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4A8EF16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1E356A48" w14:textId="77777777" w:rsidTr="005B7138">
        <w:trPr>
          <w:trHeight w:val="1105"/>
          <w:jc w:val="center"/>
        </w:trPr>
        <w:tc>
          <w:tcPr>
            <w:tcW w:w="357" w:type="dxa"/>
            <w:vMerge/>
            <w:tcBorders>
              <w:bottom w:val="single" w:sz="4" w:space="0" w:color="auto"/>
            </w:tcBorders>
            <w:shd w:val="clear" w:color="auto" w:fill="auto"/>
          </w:tcPr>
          <w:p w14:paraId="7505925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1CC38F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42B27DC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5490F71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586504F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367CC4C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B9718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1E9F8E5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6A24BB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4F6AD70" w14:textId="77777777" w:rsidTr="005B7138">
        <w:trPr>
          <w:jc w:val="center"/>
        </w:trPr>
        <w:tc>
          <w:tcPr>
            <w:tcW w:w="357" w:type="dxa"/>
            <w:shd w:val="clear" w:color="auto" w:fill="auto"/>
            <w:vAlign w:val="center"/>
          </w:tcPr>
          <w:p w14:paraId="023B112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2F0E5D4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551CA77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75230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3710849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0FBBBA8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FEF71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0FE079F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1B4824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39C5E50B" w14:textId="77777777" w:rsidTr="005B7138">
        <w:trPr>
          <w:jc w:val="center"/>
        </w:trPr>
        <w:tc>
          <w:tcPr>
            <w:tcW w:w="357" w:type="dxa"/>
            <w:shd w:val="clear" w:color="auto" w:fill="auto"/>
          </w:tcPr>
          <w:p w14:paraId="3668A51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793141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07685E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2DFCD18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5700031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368430C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0850E3F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22465D1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006EE7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77F0A991"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66A60B6C"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4AF1EF6C" w14:textId="77777777" w:rsidTr="005B7138">
        <w:trPr>
          <w:trHeight w:val="266"/>
          <w:tblCellSpacing w:w="7" w:type="dxa"/>
          <w:jc w:val="center"/>
        </w:trPr>
        <w:tc>
          <w:tcPr>
            <w:tcW w:w="0" w:type="auto"/>
            <w:vAlign w:val="center"/>
          </w:tcPr>
          <w:p w14:paraId="0B110FD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289A852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16B1F3F8" w14:textId="77777777" w:rsidTr="005B7138">
        <w:trPr>
          <w:trHeight w:val="473"/>
          <w:tblCellSpacing w:w="7" w:type="dxa"/>
          <w:jc w:val="center"/>
        </w:trPr>
        <w:tc>
          <w:tcPr>
            <w:tcW w:w="0" w:type="auto"/>
            <w:vAlign w:val="center"/>
          </w:tcPr>
          <w:p w14:paraId="3E7AD10F"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8B3099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78390D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D59522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49A1A811" w14:textId="77777777" w:rsidTr="005B7138">
        <w:trPr>
          <w:trHeight w:val="503"/>
          <w:tblCellSpacing w:w="7" w:type="dxa"/>
          <w:jc w:val="center"/>
        </w:trPr>
        <w:tc>
          <w:tcPr>
            <w:tcW w:w="0" w:type="auto"/>
            <w:vAlign w:val="center"/>
          </w:tcPr>
          <w:p w14:paraId="43E93B5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65969F65"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E6DCC44"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3542401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BF69402" w14:textId="77777777" w:rsidTr="005B7138">
        <w:trPr>
          <w:trHeight w:val="281"/>
          <w:tblCellSpacing w:w="7" w:type="dxa"/>
          <w:jc w:val="center"/>
        </w:trPr>
        <w:tc>
          <w:tcPr>
            <w:tcW w:w="0" w:type="auto"/>
            <w:vAlign w:val="center"/>
          </w:tcPr>
          <w:p w14:paraId="59B97BB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BCC697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2D98D6C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B74B07D" w14:textId="77777777" w:rsidR="003B2F27" w:rsidRDefault="003B2F27" w:rsidP="003B2F27">
      <w:pPr>
        <w:rPr>
          <w:rFonts w:ascii="GHEA Grapalat" w:hAnsi="GHEA Grapalat"/>
        </w:rPr>
      </w:pPr>
      <w:r>
        <w:rPr>
          <w:rFonts w:ascii="GHEA Grapalat" w:hAnsi="GHEA Grapalat"/>
        </w:rPr>
        <w:br w:type="page"/>
      </w:r>
    </w:p>
    <w:p w14:paraId="26A3929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C3B62E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D4E0CAA" w14:textId="77777777" w:rsidR="003B2F27" w:rsidRPr="00AD29CE" w:rsidRDefault="003B2F27" w:rsidP="003B2F27">
      <w:pPr>
        <w:widowControl w:val="0"/>
        <w:spacing w:after="160" w:line="360" w:lineRule="auto"/>
        <w:rPr>
          <w:rFonts w:ascii="GHEA Grapalat" w:hAnsi="GHEA Grapalat"/>
        </w:rPr>
      </w:pPr>
    </w:p>
    <w:p w14:paraId="76489A0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A497780"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4F7A40A4"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200EB6EF"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6F8CC31E"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6263D01"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3FF0072"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68C0C7EA"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6C2462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260B3B50"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EE11D0A"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7EF356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2F55D07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D23FA4D"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462481"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5F33C1D"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7BBDE5E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2A69D4"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82A9746"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4FA272E" w14:textId="77777777" w:rsidR="003B2F27" w:rsidRPr="00AD29CE" w:rsidRDefault="003B2F27" w:rsidP="005B7138">
            <w:pPr>
              <w:widowControl w:val="0"/>
              <w:spacing w:after="120"/>
              <w:rPr>
                <w:rFonts w:ascii="GHEA Grapalat" w:hAnsi="GHEA Grapalat" w:cs="Sylfaen"/>
              </w:rPr>
            </w:pPr>
          </w:p>
        </w:tc>
      </w:tr>
      <w:tr w:rsidR="003B2F27" w:rsidRPr="00AD29CE" w14:paraId="68F4E69E"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F28BE3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916C104"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8F7794B" w14:textId="77777777" w:rsidR="003B2F27" w:rsidRPr="00AD29CE" w:rsidRDefault="003B2F27" w:rsidP="005B7138">
            <w:pPr>
              <w:widowControl w:val="0"/>
              <w:spacing w:after="120"/>
              <w:rPr>
                <w:rFonts w:ascii="GHEA Grapalat" w:hAnsi="GHEA Grapalat" w:cs="Sylfaen"/>
              </w:rPr>
            </w:pPr>
          </w:p>
        </w:tc>
      </w:tr>
    </w:tbl>
    <w:p w14:paraId="16403A5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90A76D1" w14:textId="77777777" w:rsidR="003B2F27" w:rsidRDefault="003B2F27" w:rsidP="003B2F27">
      <w:pPr>
        <w:rPr>
          <w:rFonts w:ascii="GHEA Grapalat" w:hAnsi="GHEA Grapalat" w:cs="Sylfaen"/>
        </w:rPr>
      </w:pPr>
      <w:r>
        <w:rPr>
          <w:rFonts w:ascii="GHEA Grapalat" w:hAnsi="GHEA Grapalat" w:cs="Sylfaen"/>
        </w:rPr>
        <w:br w:type="page"/>
      </w:r>
    </w:p>
    <w:p w14:paraId="617D02A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13DB622A"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0B2737AA" w14:textId="77777777" w:rsidTr="005B7138">
        <w:tc>
          <w:tcPr>
            <w:tcW w:w="4785" w:type="dxa"/>
          </w:tcPr>
          <w:p w14:paraId="6251A026"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7079C92A"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A8F1B5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F18EDB6"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06FB4A48" w14:textId="77777777" w:rsidTr="005B7138">
        <w:trPr>
          <w:tblCellSpacing w:w="7" w:type="dxa"/>
          <w:jc w:val="center"/>
        </w:trPr>
        <w:tc>
          <w:tcPr>
            <w:tcW w:w="0" w:type="auto"/>
            <w:vAlign w:val="center"/>
          </w:tcPr>
          <w:p w14:paraId="5A644AF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49BC1A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6606BFE"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C1BF10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0B63F98F" w14:textId="77777777" w:rsidTr="005B7138">
        <w:trPr>
          <w:tblCellSpacing w:w="7" w:type="dxa"/>
          <w:jc w:val="center"/>
        </w:trPr>
        <w:tc>
          <w:tcPr>
            <w:tcW w:w="0" w:type="auto"/>
            <w:vAlign w:val="center"/>
          </w:tcPr>
          <w:p w14:paraId="715D557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24A3AD1D"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634FC17"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9B7CDEE"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A94ABF7" w14:textId="77777777" w:rsidTr="005B7138">
        <w:trPr>
          <w:tblCellSpacing w:w="7" w:type="dxa"/>
          <w:jc w:val="center"/>
        </w:trPr>
        <w:tc>
          <w:tcPr>
            <w:tcW w:w="0" w:type="auto"/>
            <w:vAlign w:val="center"/>
          </w:tcPr>
          <w:p w14:paraId="15698B1D"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D0A98CD"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6496051C"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6A4EEFF7"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7158CD0A" w14:textId="77777777" w:rsidR="008D352C" w:rsidRDefault="008D352C" w:rsidP="00B46D58">
      <w:pPr>
        <w:widowControl w:val="0"/>
        <w:spacing w:after="160"/>
        <w:ind w:left="-142" w:firstLine="142"/>
        <w:jc w:val="center"/>
        <w:rPr>
          <w:rFonts w:ascii="GHEA Grapalat" w:hAnsi="GHEA Grapalat"/>
          <w:i/>
          <w:lang w:val="en-US"/>
        </w:rPr>
      </w:pPr>
    </w:p>
    <w:p w14:paraId="76BEF190" w14:textId="77777777" w:rsidR="00CE3DEB" w:rsidRDefault="00CE3DEB" w:rsidP="00B46D58">
      <w:pPr>
        <w:widowControl w:val="0"/>
        <w:spacing w:after="160"/>
        <w:ind w:left="-142" w:firstLine="142"/>
        <w:jc w:val="center"/>
        <w:rPr>
          <w:rFonts w:ascii="GHEA Grapalat" w:hAnsi="GHEA Grapalat"/>
          <w:i/>
          <w:lang w:val="en-US"/>
        </w:rPr>
      </w:pPr>
    </w:p>
    <w:p w14:paraId="1646281D" w14:textId="77777777" w:rsidR="00CE3DEB" w:rsidRDefault="00CE3DEB" w:rsidP="00B46D58">
      <w:pPr>
        <w:widowControl w:val="0"/>
        <w:spacing w:after="160"/>
        <w:ind w:left="-142" w:firstLine="142"/>
        <w:jc w:val="center"/>
        <w:rPr>
          <w:rFonts w:ascii="GHEA Grapalat" w:hAnsi="GHEA Grapalat"/>
          <w:i/>
          <w:lang w:val="en-US"/>
        </w:rPr>
      </w:pPr>
    </w:p>
    <w:p w14:paraId="1C7D8B52" w14:textId="77777777" w:rsidR="00CE3DEB" w:rsidRDefault="00CE3DEB" w:rsidP="00B46D58">
      <w:pPr>
        <w:widowControl w:val="0"/>
        <w:spacing w:after="160"/>
        <w:ind w:left="-142" w:firstLine="142"/>
        <w:jc w:val="center"/>
        <w:rPr>
          <w:rFonts w:ascii="GHEA Grapalat" w:hAnsi="GHEA Grapalat"/>
          <w:i/>
          <w:lang w:val="en-US"/>
        </w:rPr>
      </w:pPr>
    </w:p>
    <w:p w14:paraId="175697C4" w14:textId="77777777" w:rsidR="00CE3DEB" w:rsidRDefault="00CE3DEB" w:rsidP="00B46D58">
      <w:pPr>
        <w:widowControl w:val="0"/>
        <w:spacing w:after="160"/>
        <w:ind w:left="-142" w:firstLine="142"/>
        <w:jc w:val="center"/>
        <w:rPr>
          <w:rFonts w:ascii="GHEA Grapalat" w:hAnsi="GHEA Grapalat"/>
          <w:i/>
          <w:lang w:val="en-US"/>
        </w:rPr>
      </w:pPr>
    </w:p>
    <w:p w14:paraId="7008FEE9" w14:textId="77777777" w:rsidR="00CE3DEB" w:rsidRDefault="00CE3DEB" w:rsidP="00B46D58">
      <w:pPr>
        <w:widowControl w:val="0"/>
        <w:spacing w:after="160"/>
        <w:ind w:left="-142" w:firstLine="142"/>
        <w:jc w:val="center"/>
        <w:rPr>
          <w:rFonts w:ascii="GHEA Grapalat" w:hAnsi="GHEA Grapalat"/>
          <w:i/>
          <w:lang w:val="en-US"/>
        </w:rPr>
      </w:pPr>
    </w:p>
    <w:p w14:paraId="24282024" w14:textId="77777777" w:rsidR="00CE3DEB" w:rsidRDefault="00CE3DEB" w:rsidP="00B46D58">
      <w:pPr>
        <w:widowControl w:val="0"/>
        <w:spacing w:after="160"/>
        <w:ind w:left="-142" w:firstLine="142"/>
        <w:jc w:val="center"/>
        <w:rPr>
          <w:rFonts w:ascii="GHEA Grapalat" w:hAnsi="GHEA Grapalat"/>
          <w:i/>
          <w:lang w:val="en-US"/>
        </w:rPr>
      </w:pPr>
    </w:p>
    <w:p w14:paraId="3265C358" w14:textId="77777777" w:rsidR="00CE3DEB" w:rsidRDefault="00CE3DEB" w:rsidP="00B46D58">
      <w:pPr>
        <w:widowControl w:val="0"/>
        <w:spacing w:after="160"/>
        <w:ind w:left="-142" w:firstLine="142"/>
        <w:jc w:val="center"/>
        <w:rPr>
          <w:rFonts w:ascii="GHEA Grapalat" w:hAnsi="GHEA Grapalat"/>
          <w:i/>
          <w:lang w:val="en-US"/>
        </w:rPr>
      </w:pPr>
    </w:p>
    <w:p w14:paraId="0503DEA4" w14:textId="77777777" w:rsidR="00CE3DEB" w:rsidRDefault="00CE3DEB" w:rsidP="00B46D58">
      <w:pPr>
        <w:widowControl w:val="0"/>
        <w:spacing w:after="160"/>
        <w:ind w:left="-142" w:firstLine="142"/>
        <w:jc w:val="center"/>
        <w:rPr>
          <w:rFonts w:ascii="GHEA Grapalat" w:hAnsi="GHEA Grapalat"/>
          <w:i/>
          <w:lang w:val="en-US"/>
        </w:rPr>
      </w:pPr>
    </w:p>
    <w:p w14:paraId="0080DAA0" w14:textId="77777777" w:rsidR="00CE3DEB" w:rsidRDefault="00CE3DEB" w:rsidP="00B46D58">
      <w:pPr>
        <w:widowControl w:val="0"/>
        <w:spacing w:after="160"/>
        <w:ind w:left="-142" w:firstLine="142"/>
        <w:jc w:val="center"/>
        <w:rPr>
          <w:rFonts w:ascii="GHEA Grapalat" w:hAnsi="GHEA Grapalat"/>
          <w:i/>
          <w:lang w:val="en-US"/>
        </w:rPr>
      </w:pPr>
    </w:p>
    <w:p w14:paraId="6A4FE392" w14:textId="77777777" w:rsidR="00CE3DEB" w:rsidRDefault="00CE3DEB" w:rsidP="00B46D58">
      <w:pPr>
        <w:widowControl w:val="0"/>
        <w:spacing w:after="160"/>
        <w:ind w:left="-142" w:firstLine="142"/>
        <w:jc w:val="center"/>
        <w:rPr>
          <w:rFonts w:ascii="GHEA Grapalat" w:hAnsi="GHEA Grapalat"/>
          <w:i/>
          <w:lang w:val="en-US"/>
        </w:rPr>
      </w:pPr>
    </w:p>
    <w:p w14:paraId="15DA41C4" w14:textId="77777777" w:rsidR="00CE3DEB" w:rsidRDefault="00CE3DEB" w:rsidP="00B46D58">
      <w:pPr>
        <w:widowControl w:val="0"/>
        <w:spacing w:after="160"/>
        <w:ind w:left="-142" w:firstLine="142"/>
        <w:jc w:val="center"/>
        <w:rPr>
          <w:rFonts w:ascii="GHEA Grapalat" w:hAnsi="GHEA Grapalat"/>
          <w:i/>
          <w:lang w:val="en-US"/>
        </w:rPr>
      </w:pPr>
    </w:p>
    <w:p w14:paraId="7119C674" w14:textId="77777777" w:rsidR="00CE3DEB" w:rsidRDefault="00CE3DEB" w:rsidP="00B46D58">
      <w:pPr>
        <w:widowControl w:val="0"/>
        <w:spacing w:after="160"/>
        <w:ind w:left="-142" w:firstLine="142"/>
        <w:jc w:val="center"/>
        <w:rPr>
          <w:rFonts w:ascii="GHEA Grapalat" w:hAnsi="GHEA Grapalat"/>
          <w:i/>
          <w:lang w:val="en-US"/>
        </w:rPr>
      </w:pPr>
    </w:p>
    <w:p w14:paraId="04DF5092" w14:textId="77777777" w:rsidR="00CE3DEB" w:rsidRDefault="00CE3DEB" w:rsidP="00B46D58">
      <w:pPr>
        <w:widowControl w:val="0"/>
        <w:spacing w:after="160"/>
        <w:ind w:left="-142" w:firstLine="142"/>
        <w:jc w:val="center"/>
        <w:rPr>
          <w:rFonts w:ascii="GHEA Grapalat" w:hAnsi="GHEA Grapalat"/>
          <w:i/>
          <w:lang w:val="en-US"/>
        </w:rPr>
      </w:pPr>
    </w:p>
    <w:p w14:paraId="0622B168" w14:textId="77777777" w:rsidR="00CE3DEB" w:rsidRDefault="00CE3DEB" w:rsidP="00B46D58">
      <w:pPr>
        <w:widowControl w:val="0"/>
        <w:spacing w:after="160"/>
        <w:ind w:left="-142" w:firstLine="142"/>
        <w:jc w:val="center"/>
        <w:rPr>
          <w:rFonts w:ascii="GHEA Grapalat" w:hAnsi="GHEA Grapalat"/>
          <w:i/>
          <w:lang w:val="en-US"/>
        </w:rPr>
      </w:pPr>
    </w:p>
    <w:p w14:paraId="7BFC9761" w14:textId="77777777" w:rsidR="00CE3DEB" w:rsidRDefault="00CE3DEB" w:rsidP="00B46D58">
      <w:pPr>
        <w:widowControl w:val="0"/>
        <w:spacing w:after="160"/>
        <w:ind w:left="-142" w:firstLine="142"/>
        <w:jc w:val="center"/>
        <w:rPr>
          <w:rFonts w:ascii="GHEA Grapalat" w:hAnsi="GHEA Grapalat"/>
          <w:i/>
          <w:lang w:val="en-US"/>
        </w:rPr>
      </w:pPr>
    </w:p>
    <w:p w14:paraId="244851B6"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05737522"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39614DCD" w14:textId="77777777" w:rsidR="00CE3DEB" w:rsidRPr="00A33C34" w:rsidRDefault="00CE3DEB" w:rsidP="00CE3DEB">
      <w:pPr>
        <w:jc w:val="center"/>
        <w:rPr>
          <w:rFonts w:ascii="GHEA Grapalat" w:hAnsi="GHEA Grapalat" w:cs="GHEA Grapalat"/>
        </w:rPr>
      </w:pPr>
    </w:p>
    <w:p w14:paraId="64F29101"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48B1C3E8" w14:textId="77777777" w:rsidR="00CE3DEB" w:rsidRPr="00A33C34" w:rsidRDefault="00CE3DEB" w:rsidP="00CE3DEB">
      <w:pPr>
        <w:jc w:val="center"/>
        <w:rPr>
          <w:rFonts w:ascii="GHEA Grapalat" w:hAnsi="GHEA Grapalat" w:cs="GHEA Grapalat"/>
          <w:lang w:val="hy-AM"/>
        </w:rPr>
      </w:pPr>
    </w:p>
    <w:p w14:paraId="66B56E60"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59584392"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2A252B0E" w14:textId="77777777" w:rsidR="00CE3DEB" w:rsidRPr="00A33C34" w:rsidRDefault="00CE3DEB" w:rsidP="00CE3DEB">
      <w:pPr>
        <w:rPr>
          <w:rFonts w:ascii="GHEA Grapalat" w:hAnsi="GHEA Grapalat"/>
          <w:vertAlign w:val="superscript"/>
          <w:lang w:val="es-ES"/>
        </w:rPr>
      </w:pPr>
    </w:p>
    <w:p w14:paraId="6EF18AF4" w14:textId="77777777" w:rsidR="00CE3DEB" w:rsidRPr="00A33C34" w:rsidRDefault="00CE3DEB" w:rsidP="00CE3DEB">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436CAECC"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B7AA133"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6A86FA3D"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73AF8C2"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0C661B52" w14:textId="77777777" w:rsidR="00CE3DEB" w:rsidRPr="00A33C34" w:rsidRDefault="00CE3DEB" w:rsidP="00CE3DEB">
      <w:pPr>
        <w:rPr>
          <w:rFonts w:ascii="GHEA Grapalat" w:hAnsi="GHEA Grapalat" w:cs="Sylfaen"/>
          <w:sz w:val="20"/>
          <w:szCs w:val="20"/>
          <w:lang w:val="es-ES"/>
        </w:rPr>
      </w:pPr>
    </w:p>
    <w:p w14:paraId="4432E165" w14:textId="77777777" w:rsidR="00CE3DEB" w:rsidRPr="00A33C34" w:rsidRDefault="00CE3DEB" w:rsidP="00CE3DEB">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6EFDB9E7" w14:textId="77777777" w:rsidR="00CE3DEB" w:rsidRPr="00A33C34" w:rsidRDefault="00CE3DEB" w:rsidP="00CE3DEB">
      <w:pPr>
        <w:jc w:val="center"/>
        <w:rPr>
          <w:rFonts w:ascii="GHEA Grapalat" w:hAnsi="GHEA Grapalat" w:cs="GHEA Grapalat"/>
          <w:lang w:val="es-ES"/>
        </w:rPr>
      </w:pPr>
    </w:p>
    <w:p w14:paraId="16D1C76F" w14:textId="77777777" w:rsidR="00CE3DEB" w:rsidRPr="00A33C34" w:rsidRDefault="00CE3DEB" w:rsidP="00CE3DEB">
      <w:pPr>
        <w:ind w:firstLine="709"/>
        <w:rPr>
          <w:lang w:val="es-ES"/>
        </w:rPr>
      </w:pPr>
    </w:p>
    <w:p w14:paraId="08DCB230" w14:textId="77777777" w:rsidR="00CE3DEB" w:rsidRPr="00A33C34" w:rsidRDefault="00CE3DEB" w:rsidP="00CE3DEB">
      <w:pPr>
        <w:ind w:firstLine="709"/>
        <w:rPr>
          <w:lang w:val="es-ES"/>
        </w:rPr>
      </w:pPr>
    </w:p>
    <w:p w14:paraId="15AC8C25" w14:textId="77777777" w:rsidR="00CE3DEB" w:rsidRPr="00A33C34" w:rsidRDefault="00CE3DEB" w:rsidP="00CE3DEB">
      <w:pPr>
        <w:ind w:firstLine="709"/>
        <w:rPr>
          <w:lang w:val="es-ES"/>
        </w:rPr>
      </w:pPr>
    </w:p>
    <w:p w14:paraId="17891D78"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23C36A6"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5B093EAB"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0CB60117"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D54871A"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6ECFCFAD" w14:textId="77777777" w:rsidR="00CE3DEB" w:rsidRPr="00A33C34" w:rsidRDefault="00CE3DEB" w:rsidP="00CE3DEB">
      <w:pPr>
        <w:jc w:val="center"/>
        <w:rPr>
          <w:rFonts w:ascii="GHEA Grapalat" w:hAnsi="GHEA Grapalat" w:cs="Sylfaen"/>
          <w:sz w:val="16"/>
          <w:szCs w:val="16"/>
          <w:lang w:val="es-ES"/>
        </w:rPr>
      </w:pPr>
    </w:p>
    <w:p w14:paraId="355F1AE2"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1C970D78"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80A9B" w14:textId="77777777" w:rsidR="0050723B" w:rsidRDefault="0050723B">
      <w:r>
        <w:separator/>
      </w:r>
    </w:p>
  </w:endnote>
  <w:endnote w:type="continuationSeparator" w:id="0">
    <w:p w14:paraId="03710E57" w14:textId="77777777" w:rsidR="0050723B" w:rsidRDefault="0050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1C501A03" w14:textId="77777777" w:rsidR="00CE3DEB" w:rsidRPr="00305BEC" w:rsidRDefault="00CE3DE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C7B96">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C07B7" w14:textId="77777777" w:rsidR="0050723B" w:rsidRDefault="0050723B">
      <w:r>
        <w:separator/>
      </w:r>
    </w:p>
  </w:footnote>
  <w:footnote w:type="continuationSeparator" w:id="0">
    <w:p w14:paraId="5B014054" w14:textId="77777777" w:rsidR="0050723B" w:rsidRDefault="0050723B">
      <w:r>
        <w:continuationSeparator/>
      </w:r>
    </w:p>
  </w:footnote>
  <w:footnote w:id="1">
    <w:p w14:paraId="665B1735" w14:textId="77777777" w:rsidR="00CE3DEB" w:rsidRPr="00511966" w:rsidRDefault="00CE3DEB"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2">
    <w:p w14:paraId="4F964CE8" w14:textId="77777777" w:rsidR="00CE3DEB" w:rsidRPr="00B15560" w:rsidRDefault="00CE3DE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54113566" w14:textId="77777777" w:rsidR="00CE3DEB" w:rsidRPr="000811C1" w:rsidRDefault="00CE3DEB" w:rsidP="0027573B">
      <w:pPr>
        <w:pStyle w:val="FootnoteText"/>
        <w:rPr>
          <w:rFonts w:ascii="Sylfaen" w:hAnsi="Sylfaen"/>
          <w:sz w:val="18"/>
          <w:szCs w:val="18"/>
        </w:rPr>
      </w:pPr>
    </w:p>
  </w:footnote>
  <w:footnote w:id="3">
    <w:p w14:paraId="333A7115" w14:textId="77777777" w:rsidR="00CE3DEB" w:rsidRPr="00A31673" w:rsidRDefault="00CE3DE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6411031A" w14:textId="77777777" w:rsidR="00CE3DEB" w:rsidRPr="00DE7706" w:rsidRDefault="00CE3DEB">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5">
    <w:p w14:paraId="4A923AC2" w14:textId="77777777" w:rsidR="00CE3DEB" w:rsidRDefault="00CE3DEB" w:rsidP="006B3E56">
      <w:pPr>
        <w:jc w:val="both"/>
      </w:pPr>
    </w:p>
    <w:p w14:paraId="66E51099"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CBA9B8A"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1DEDF4CC"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CD4ECBB" w14:textId="77777777" w:rsidR="00CE3DEB" w:rsidRPr="008D64EE" w:rsidRDefault="00CE3DEB" w:rsidP="006B3E56">
      <w:pPr>
        <w:pStyle w:val="FootnoteText"/>
        <w:rPr>
          <w:rFonts w:asciiTheme="minorHAnsi" w:hAnsiTheme="minorHAnsi"/>
        </w:rPr>
      </w:pPr>
    </w:p>
  </w:footnote>
  <w:footnote w:id="6">
    <w:p w14:paraId="25EB110F" w14:textId="77777777" w:rsidR="00CE3DEB" w:rsidRPr="00D3436F" w:rsidRDefault="00CE3DE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5FA240C" w14:textId="77777777" w:rsidR="00CE3DEB" w:rsidRPr="00D3436F" w:rsidRDefault="00CE3DEB">
      <w:pPr>
        <w:pStyle w:val="FootnoteText"/>
        <w:rPr>
          <w:lang w:val="es-ES"/>
        </w:rPr>
      </w:pPr>
    </w:p>
  </w:footnote>
  <w:footnote w:id="7">
    <w:p w14:paraId="71E9993E" w14:textId="77777777" w:rsidR="00CE3DEB" w:rsidRPr="008842CE" w:rsidRDefault="00CE3DEB" w:rsidP="003D2FE2">
      <w:pPr>
        <w:pStyle w:val="FootnoteText"/>
        <w:jc w:val="both"/>
      </w:pPr>
    </w:p>
  </w:footnote>
  <w:footnote w:id="8">
    <w:p w14:paraId="692A337D" w14:textId="77777777" w:rsidR="00CE3DEB" w:rsidRPr="008842CE" w:rsidRDefault="00CE3DEB" w:rsidP="000A214C">
      <w:pPr>
        <w:pStyle w:val="FootnoteText"/>
        <w:jc w:val="both"/>
      </w:pPr>
    </w:p>
  </w:footnote>
  <w:footnote w:id="9">
    <w:p w14:paraId="139FBE9C" w14:textId="77777777" w:rsidR="00CE3DEB" w:rsidRPr="002A7C6E" w:rsidRDefault="00CE3DEB"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2601294" w14:textId="77777777" w:rsidR="00CE3DEB" w:rsidRPr="00D81E0E" w:rsidRDefault="00CE3DEB"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0">
    <w:p w14:paraId="6AB5A289" w14:textId="77777777" w:rsidR="00CE3DEB" w:rsidRPr="006F5F33" w:rsidRDefault="00CE3DEB"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14:paraId="55295BD4" w14:textId="77777777" w:rsidR="00CE3DEB" w:rsidRPr="006F5F33" w:rsidRDefault="00CE3DE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2">
    <w:p w14:paraId="2EB4A9BC" w14:textId="77777777" w:rsidR="00CE3DEB" w:rsidRPr="00EB336B" w:rsidRDefault="00CE3DEB"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E06357" w14:textId="77777777" w:rsidR="00CE3DEB" w:rsidRDefault="00CE3DEB" w:rsidP="003B2F27">
      <w:pPr>
        <w:pStyle w:val="FootnoteText"/>
        <w:rPr>
          <w:rFonts w:asciiTheme="minorHAnsi" w:hAnsiTheme="minorHAnsi"/>
        </w:rPr>
      </w:pPr>
    </w:p>
    <w:p w14:paraId="324FFCD6" w14:textId="77777777" w:rsidR="00CE3DEB" w:rsidRPr="008F6EF8" w:rsidRDefault="00CE3DEB"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41A37DBA" w14:textId="77777777" w:rsidR="00CE3DEB" w:rsidRPr="00576D9C" w:rsidRDefault="00CE3DEB" w:rsidP="003B2F27">
      <w:pPr>
        <w:pStyle w:val="FootnoteText"/>
        <w:rPr>
          <w:rFonts w:asciiTheme="minorHAnsi" w:hAnsiTheme="minorHAnsi"/>
        </w:rPr>
      </w:pPr>
    </w:p>
  </w:footnote>
  <w:footnote w:id="13">
    <w:p w14:paraId="381B1632" w14:textId="77777777" w:rsidR="00CE3DEB" w:rsidRPr="00892F7F" w:rsidRDefault="00CE3DEB"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022F5CE7" w14:textId="77777777" w:rsidR="00CE3DEB" w:rsidRPr="0013046C" w:rsidRDefault="00CE3DEB"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E0BAA22" w14:textId="77777777" w:rsidR="00CE3DEB" w:rsidRPr="0013046C" w:rsidRDefault="00CE3DEB"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08ADE9A" w14:textId="77777777" w:rsidR="00CE3DEB" w:rsidRPr="006F5F33" w:rsidRDefault="00CE3DEB"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CE3DEB" w:rsidRPr="00552B23" w14:paraId="02D73A8C" w14:textId="77777777" w:rsidTr="00E3441C">
        <w:tc>
          <w:tcPr>
            <w:tcW w:w="2631" w:type="dxa"/>
          </w:tcPr>
          <w:p w14:paraId="7A8A9B46"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3273CAC3" w14:textId="77777777" w:rsidR="00CE3DEB" w:rsidRPr="0067463A" w:rsidRDefault="00CE3DEB"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1F3657E9" w14:textId="77777777" w:rsidR="00CE3DEB" w:rsidRPr="0067463A" w:rsidRDefault="00CE3DEB"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CE3DEB" w:rsidRPr="00552B23" w14:paraId="26C7DE51" w14:textId="77777777" w:rsidTr="00E3441C">
        <w:tc>
          <w:tcPr>
            <w:tcW w:w="2631" w:type="dxa"/>
          </w:tcPr>
          <w:p w14:paraId="15EDC97B"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14:paraId="5E572523"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14:paraId="50389C0F"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r w:rsidR="00CE3DEB" w:rsidRPr="00552B23" w14:paraId="0DE6235C" w14:textId="77777777" w:rsidTr="00E3441C">
        <w:tc>
          <w:tcPr>
            <w:tcW w:w="2631" w:type="dxa"/>
          </w:tcPr>
          <w:p w14:paraId="5CA88E5C"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14:paraId="496A3D75"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BC489C6"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r w:rsidR="00CE3DEB" w:rsidRPr="00552B23" w14:paraId="36121870" w14:textId="77777777" w:rsidTr="00E3441C">
        <w:tc>
          <w:tcPr>
            <w:tcW w:w="2631" w:type="dxa"/>
          </w:tcPr>
          <w:p w14:paraId="50E73D43"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14:paraId="5226200F"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14:paraId="1BA8CECC"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r w:rsidR="00CE3DEB" w:rsidRPr="00552B23" w14:paraId="4595B888" w14:textId="77777777" w:rsidTr="00E3441C">
        <w:tc>
          <w:tcPr>
            <w:tcW w:w="2631" w:type="dxa"/>
          </w:tcPr>
          <w:p w14:paraId="6F406098"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1" w:type="dxa"/>
          </w:tcPr>
          <w:p w14:paraId="13C6943E"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c>
          <w:tcPr>
            <w:tcW w:w="2632" w:type="dxa"/>
          </w:tcPr>
          <w:p w14:paraId="4431CD17" w14:textId="77777777" w:rsidR="00CE3DEB" w:rsidRPr="00552B23" w:rsidRDefault="00CE3DEB" w:rsidP="00E3441C">
            <w:pPr>
              <w:pStyle w:val="NormalWeb"/>
              <w:spacing w:before="0" w:beforeAutospacing="0" w:after="0" w:afterAutospacing="0" w:line="360" w:lineRule="auto"/>
              <w:jc w:val="center"/>
              <w:rPr>
                <w:rFonts w:ascii="GHEA Grapalat" w:hAnsi="GHEA Grapalat"/>
                <w:i/>
                <w:sz w:val="16"/>
              </w:rPr>
            </w:pPr>
          </w:p>
        </w:tc>
      </w:tr>
    </w:tbl>
    <w:p w14:paraId="1BD516B2" w14:textId="77777777" w:rsidR="00CE3DEB" w:rsidRPr="006F5F33" w:rsidRDefault="00CE3DEB"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58D4639C" w14:textId="77777777" w:rsidR="00CE3DEB" w:rsidRPr="00576D9C" w:rsidRDefault="00CE3DEB" w:rsidP="003B2F27">
      <w:pPr>
        <w:pStyle w:val="FootnoteText"/>
        <w:jc w:val="both"/>
        <w:rPr>
          <w:rFonts w:ascii="GHEA Grapalat" w:hAnsi="GHEA Grapalat"/>
          <w:lang w:val="hy-AM"/>
        </w:rPr>
      </w:pPr>
    </w:p>
  </w:footnote>
  <w:footnote w:id="14">
    <w:p w14:paraId="66FE334F" w14:textId="77777777" w:rsidR="00CE3DEB" w:rsidRPr="006F5F33" w:rsidRDefault="00CE3DEB"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14:paraId="41033D28" w14:textId="77777777" w:rsidR="00CE3DEB" w:rsidRPr="006F5F33" w:rsidRDefault="00CE3DE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344E111B" w14:textId="77777777" w:rsidR="00CE3DEB" w:rsidRPr="006F5F33" w:rsidRDefault="00CE3DE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14:paraId="31F31007" w14:textId="77777777" w:rsidR="00CE3DEB" w:rsidRPr="00E40AC8" w:rsidRDefault="00CE3DEB"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8">
    <w:p w14:paraId="54BAA081" w14:textId="77777777" w:rsidR="00CE3DEB" w:rsidRPr="00E40AC8" w:rsidRDefault="00CE3DEB"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9">
    <w:p w14:paraId="16AC450A" w14:textId="77777777" w:rsidR="00CE3DEB" w:rsidRPr="00CA2754" w:rsidRDefault="00CE3DE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9E151BE" w14:textId="77777777" w:rsidR="00CE3DEB" w:rsidRPr="00CA2754" w:rsidRDefault="00CE3DEB" w:rsidP="003B2F27">
      <w:pPr>
        <w:pStyle w:val="FootnoteText"/>
        <w:jc w:val="both"/>
        <w:rPr>
          <w:sz w:val="2"/>
          <w:szCs w:val="2"/>
        </w:rPr>
      </w:pPr>
    </w:p>
  </w:footnote>
  <w:footnote w:id="20">
    <w:p w14:paraId="0409E04F" w14:textId="77777777" w:rsidR="00CE3DEB" w:rsidRPr="00CA2754" w:rsidRDefault="00CE3DE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2C6A"/>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013"/>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23B"/>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6EFB"/>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3F00"/>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3CA3"/>
    <w:rsid w:val="0064473D"/>
    <w:rsid w:val="00644850"/>
    <w:rsid w:val="00644CE2"/>
    <w:rsid w:val="006466BC"/>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20CF"/>
    <w:rsid w:val="0076368E"/>
    <w:rsid w:val="0076384C"/>
    <w:rsid w:val="007642C2"/>
    <w:rsid w:val="00764482"/>
    <w:rsid w:val="007646F8"/>
    <w:rsid w:val="00764AAD"/>
    <w:rsid w:val="00766C5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79B"/>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50E"/>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793"/>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38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6792"/>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C7B96"/>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02E3"/>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7FB"/>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D4AB8"/>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character" w:customStyle="1" w:styleId="UnresolvedMention">
    <w:name w:val="Unresolved Mention"/>
    <w:basedOn w:val="DefaultParagraphFont"/>
    <w:uiPriority w:val="99"/>
    <w:semiHidden/>
    <w:unhideWhenUsed/>
    <w:rsid w:val="00643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trans.gnum@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l.trans.gnum@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70169-EEC4-4BBE-A28E-7D7728C2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90</Pages>
  <Words>20629</Words>
  <Characters>117591</Characters>
  <Application>Microsoft Office Word</Application>
  <DocSecurity>0</DocSecurity>
  <Lines>979</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137945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Lian gnumner</cp:lastModifiedBy>
  <cp:revision>1690</cp:revision>
  <cp:lastPrinted>2018-02-16T07:12:00Z</cp:lastPrinted>
  <dcterms:created xsi:type="dcterms:W3CDTF">2019-10-28T07:04:00Z</dcterms:created>
  <dcterms:modified xsi:type="dcterms:W3CDTF">2026-01-07T12:26:00Z</dcterms:modified>
</cp:coreProperties>
</file>